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4DA3ED22"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sidRPr="008F4FF6">
        <w:rPr>
          <w:sz w:val="22"/>
          <w:szCs w:val="22"/>
        </w:rPr>
        <w:t>2</w:t>
      </w:r>
      <w:r w:rsidR="00B2450A" w:rsidRPr="008F4FF6">
        <w:rPr>
          <w:sz w:val="22"/>
          <w:szCs w:val="22"/>
        </w:rPr>
        <w:t>1</w:t>
      </w:r>
      <w:r w:rsidR="00E64A2F" w:rsidRPr="008F4FF6">
        <w:rPr>
          <w:sz w:val="22"/>
          <w:szCs w:val="22"/>
        </w:rPr>
        <w:t>-</w:t>
      </w:r>
      <w:r w:rsidR="002B5055" w:rsidRPr="008F4FF6">
        <w:rPr>
          <w:sz w:val="22"/>
          <w:szCs w:val="22"/>
        </w:rPr>
        <w:t>0</w:t>
      </w:r>
      <w:r w:rsidR="002B5055">
        <w:rPr>
          <w:sz w:val="22"/>
          <w:szCs w:val="22"/>
        </w:rPr>
        <w:t>35</w:t>
      </w:r>
      <w:r w:rsidR="002B5055" w:rsidRPr="00DF2973">
        <w:rPr>
          <w:sz w:val="22"/>
          <w:szCs w:val="22"/>
        </w:rPr>
        <w:t xml:space="preserve"> </w:t>
      </w:r>
      <w:r w:rsidR="00D37758" w:rsidRPr="00E05B12">
        <w:rPr>
          <w:sz w:val="22"/>
          <w:szCs w:val="22"/>
        </w:rPr>
        <w:t xml:space="preserve">issued </w:t>
      </w:r>
      <w:r w:rsidR="009A2572">
        <w:rPr>
          <w:sz w:val="22"/>
          <w:szCs w:val="22"/>
        </w:rPr>
        <w:t>10</w:t>
      </w:r>
      <w:r w:rsidR="004470CF" w:rsidRPr="00E05B12">
        <w:rPr>
          <w:sz w:val="22"/>
          <w:szCs w:val="22"/>
        </w:rPr>
        <w:t>/</w:t>
      </w:r>
      <w:r w:rsidR="002B5055">
        <w:rPr>
          <w:sz w:val="22"/>
          <w:szCs w:val="22"/>
        </w:rPr>
        <w:t>12</w:t>
      </w:r>
      <w:r w:rsidR="00957FE4" w:rsidRPr="00E05B12">
        <w:rPr>
          <w:sz w:val="22"/>
          <w:szCs w:val="22"/>
        </w:rPr>
        <w:t>/</w:t>
      </w:r>
      <w:r w:rsidR="004D0368" w:rsidRPr="00E05B12">
        <w:rPr>
          <w:sz w:val="22"/>
          <w:szCs w:val="22"/>
        </w:rPr>
        <w:t>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77CB2BD8"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r>
      <w:r w:rsidR="00A03E38">
        <w:rPr>
          <w:sz w:val="22"/>
          <w:szCs w:val="22"/>
        </w:rPr>
        <w:t xml:space="preserve">Region I </w:t>
      </w:r>
      <w:r w:rsidRPr="00751330">
        <w:rPr>
          <w:sz w:val="22"/>
          <w:szCs w:val="22"/>
        </w:rPr>
        <w:t>Monitoring Activities for the D</w:t>
      </w:r>
      <w:r w:rsidR="00981975">
        <w:rPr>
          <w:sz w:val="22"/>
          <w:szCs w:val="22"/>
        </w:rPr>
        <w:t xml:space="preserve">epartment of </w:t>
      </w:r>
      <w:r w:rsidRPr="00751330">
        <w:rPr>
          <w:sz w:val="22"/>
          <w:szCs w:val="22"/>
        </w:rPr>
        <w:t>E</w:t>
      </w:r>
      <w:r w:rsidR="00981975">
        <w:rPr>
          <w:sz w:val="22"/>
          <w:szCs w:val="22"/>
        </w:rPr>
        <w:t>nergy</w:t>
      </w:r>
      <w:r w:rsidRPr="00751330">
        <w:rPr>
          <w:sz w:val="22"/>
          <w:szCs w:val="22"/>
        </w:rPr>
        <w:t xml:space="preserv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0BA768A0"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7938D3">
        <w:rPr>
          <w:sz w:val="22"/>
          <w:szCs w:val="22"/>
        </w:rPr>
        <w:t>06/28/21</w:t>
      </w:r>
      <w:r w:rsidR="00DA2B35" w:rsidRPr="00751330">
        <w:rPr>
          <w:sz w:val="22"/>
          <w:szCs w:val="22"/>
        </w:rPr>
        <w:t xml:space="preserve"> </w:t>
      </w:r>
      <w:bookmarkEnd w:id="3"/>
      <w:r w:rsidR="007F135D">
        <w:rPr>
          <w:sz w:val="22"/>
          <w:szCs w:val="22"/>
        </w:rPr>
        <w:t>(</w:t>
      </w:r>
      <w:r w:rsidR="003874E5">
        <w:rPr>
          <w:sz w:val="22"/>
          <w:szCs w:val="22"/>
        </w:rPr>
        <w:t>2</w:t>
      </w:r>
      <w:r w:rsidR="007938D3">
        <w:rPr>
          <w:sz w:val="22"/>
          <w:szCs w:val="22"/>
        </w:rPr>
        <w:t>1</w:t>
      </w:r>
      <w:r w:rsidR="003874E5">
        <w:rPr>
          <w:sz w:val="22"/>
          <w:szCs w:val="22"/>
        </w:rPr>
        <w:t>-0</w:t>
      </w:r>
      <w:r w:rsidR="007938D3">
        <w:rPr>
          <w:sz w:val="22"/>
          <w:szCs w:val="22"/>
        </w:rPr>
        <w:t>22</w:t>
      </w:r>
      <w:r w:rsidR="00DA2B35" w:rsidRPr="00751330">
        <w:rPr>
          <w:sz w:val="22"/>
          <w:szCs w:val="22"/>
        </w:rPr>
        <w:t>)</w:t>
      </w:r>
    </w:p>
    <w:p w14:paraId="74A1DDD3" w14:textId="2EB2C31F"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Process</w:t>
      </w:r>
      <w:r w:rsidR="00F4289D">
        <w:rPr>
          <w:sz w:val="22"/>
          <w:szCs w:val="22"/>
        </w:rPr>
        <w:t xml:space="preserve"> (ROP)</w:t>
      </w:r>
      <w:r w:rsidR="003C3A98" w:rsidRPr="00751330">
        <w:rPr>
          <w:sz w:val="22"/>
          <w:szCs w:val="22"/>
        </w:rPr>
        <w:t xml:space="preserve">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485E028B"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 xml:space="preserve">Reactor Oversight Process </w:t>
      </w:r>
      <w:r w:rsidR="00BB1483">
        <w:rPr>
          <w:sz w:val="22"/>
          <w:szCs w:val="22"/>
        </w:rPr>
        <w:t xml:space="preserve">(ROP) </w:t>
      </w:r>
      <w:r w:rsidR="00A04812" w:rsidRPr="00A04812">
        <w:rPr>
          <w:sz w:val="22"/>
          <w:szCs w:val="22"/>
        </w:rPr>
        <w:t>Self-Assessment ROP Implementation Audit</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599458C0"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2B1D97D1" w:rsidR="00A84D04" w:rsidRPr="00751330" w:rsidRDefault="00A04812" w:rsidP="00563E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ind w:left="2160" w:hanging="2160"/>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r>
      <w:r w:rsidR="00187E92">
        <w:rPr>
          <w:sz w:val="22"/>
          <w:szCs w:val="22"/>
        </w:rPr>
        <w:t>Significance Determination</w:t>
      </w:r>
      <w:r w:rsidR="00276F3C">
        <w:rPr>
          <w:sz w:val="22"/>
          <w:szCs w:val="22"/>
        </w:rPr>
        <w:t xml:space="preserve"> Process </w:t>
      </w:r>
      <w:r w:rsidR="00A84D04" w:rsidRPr="00751330">
        <w:rPr>
          <w:sz w:val="22"/>
          <w:szCs w:val="22"/>
        </w:rPr>
        <w:t>Technical Basis</w:t>
      </w:r>
      <w:r w:rsidR="00EF3C42">
        <w:rPr>
          <w:sz w:val="22"/>
          <w:szCs w:val="22"/>
        </w:rPr>
        <w:t xml:space="preserve"> </w:t>
      </w:r>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2955ED24" w:rsidR="009D315C" w:rsidRPr="00751330" w:rsidRDefault="00B1407C" w:rsidP="003D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680CBF">
        <w:rPr>
          <w:sz w:val="22"/>
          <w:szCs w:val="22"/>
        </w:rPr>
        <w:t>0308, Att 3,</w:t>
      </w:r>
      <w:r w:rsidR="009D315C" w:rsidRPr="00751330">
        <w:rPr>
          <w:sz w:val="22"/>
          <w:szCs w:val="22"/>
        </w:rPr>
        <w:t xml:space="preserve"> App A Technical Basis for </w:t>
      </w:r>
      <w:r w:rsidR="00D15BB3">
        <w:rPr>
          <w:sz w:val="22"/>
          <w:szCs w:val="22"/>
        </w:rPr>
        <w:t xml:space="preserve">the </w:t>
      </w:r>
      <w:r w:rsidR="009D315C" w:rsidRPr="00751330">
        <w:rPr>
          <w:sz w:val="22"/>
          <w:szCs w:val="22"/>
        </w:rPr>
        <w:t>At</w:t>
      </w:r>
      <w:r w:rsidR="00D15BB3">
        <w:rPr>
          <w:sz w:val="22"/>
          <w:szCs w:val="22"/>
        </w:rPr>
        <w:t>-</w:t>
      </w:r>
      <w:r w:rsidR="009D315C" w:rsidRPr="00751330">
        <w:rPr>
          <w:sz w:val="22"/>
          <w:szCs w:val="22"/>
        </w:rPr>
        <w:t>Power Significance Determination</w:t>
      </w:r>
      <w:r w:rsidR="00D15BB3">
        <w:rPr>
          <w:sz w:val="22"/>
          <w:szCs w:val="22"/>
        </w:rPr>
        <w:t xml:space="preserve"> Process</w:t>
      </w:r>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14:paraId="5D214763" w14:textId="46AF43D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008142D8">
        <w:rPr>
          <w:sz w:val="22"/>
          <w:szCs w:val="22"/>
        </w:rPr>
        <w:t>09/24/21 (21-032)</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17A04D92" w14:textId="35BD5815" w:rsidR="003C3A98" w:rsidRPr="00751330" w:rsidRDefault="003C3A98" w:rsidP="004E5E9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0308, Att 3, App F Technical Basis Fire Protection Significance</w:t>
      </w:r>
      <w:r w:rsidR="004E5E9F">
        <w:rPr>
          <w:sz w:val="22"/>
          <w:szCs w:val="22"/>
        </w:rPr>
        <w:t xml:space="preserve"> </w:t>
      </w:r>
      <w:r w:rsidRPr="00751330">
        <w:rPr>
          <w:sz w:val="22"/>
          <w:szCs w:val="22"/>
        </w:rPr>
        <w:t xml:space="preserve">Determination Process </w:t>
      </w:r>
      <w:r w:rsidR="00E52C3B">
        <w:rPr>
          <w:sz w:val="22"/>
          <w:szCs w:val="22"/>
        </w:rPr>
        <w:t xml:space="preserve">(Supplemental Guidance for Implementing </w:t>
      </w:r>
      <w:r w:rsidRPr="00751330">
        <w:rPr>
          <w:sz w:val="22"/>
          <w:szCs w:val="22"/>
        </w:rPr>
        <w:t>IMC 0609, Appendix F</w:t>
      </w:r>
      <w:r w:rsidR="00197F88">
        <w:rPr>
          <w:sz w:val="22"/>
          <w:szCs w:val="22"/>
        </w:rPr>
        <w:t>)</w:t>
      </w:r>
      <w:r w:rsidRPr="00751330">
        <w:rPr>
          <w:sz w:val="22"/>
          <w:szCs w:val="22"/>
        </w:rPr>
        <w:t xml:space="preserve"> At Power</w:t>
      </w:r>
      <w:r w:rsidR="00606888">
        <w:rPr>
          <w:sz w:val="22"/>
          <w:szCs w:val="22"/>
        </w:rPr>
        <w:t xml:space="preserve"> </w:t>
      </w:r>
      <w:r w:rsidR="00A246C8" w:rsidRPr="00751330">
        <w:rPr>
          <w:sz w:val="22"/>
          <w:szCs w:val="22"/>
        </w:rPr>
        <w:t xml:space="preserve">Operations </w:t>
      </w:r>
      <w:r w:rsidR="00EE324B">
        <w:rPr>
          <w:sz w:val="22"/>
          <w:szCs w:val="22"/>
        </w:rPr>
        <w:t>05/02/18 (18-010</w:t>
      </w:r>
      <w:r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50617D02"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H </w:t>
      </w:r>
      <w:r w:rsidR="00B04446">
        <w:rPr>
          <w:sz w:val="22"/>
          <w:szCs w:val="22"/>
        </w:rPr>
        <w:t xml:space="preserve">Containment Integrity Significance Determination Process </w:t>
      </w:r>
      <w:r w:rsidRPr="00751330">
        <w:rPr>
          <w:sz w:val="22"/>
          <w:szCs w:val="22"/>
        </w:rPr>
        <w:t xml:space="preserve">Technical Basis </w:t>
      </w:r>
    </w:p>
    <w:p w14:paraId="7B180FA8" w14:textId="41074AD2"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68A4BEA6"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r w:rsidR="0001344F">
        <w:rPr>
          <w:sz w:val="22"/>
          <w:szCs w:val="22"/>
        </w:rPr>
        <w:t xml:space="preserve"> </w:t>
      </w:r>
    </w:p>
    <w:p w14:paraId="2C3AF78B" w14:textId="4B62F7AA"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14:paraId="7CF711C8" w14:textId="627DFDDB"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Management S</w:t>
      </w:r>
      <w:r w:rsidR="00607A2D">
        <w:rPr>
          <w:sz w:val="22"/>
          <w:szCs w:val="22"/>
        </w:rPr>
        <w:t xml:space="preserve">ignificance </w:t>
      </w:r>
      <w:r w:rsidRPr="00751330">
        <w:rPr>
          <w:sz w:val="22"/>
          <w:szCs w:val="22"/>
        </w:rPr>
        <w:t>D</w:t>
      </w:r>
      <w:r w:rsidR="00607A2D">
        <w:rPr>
          <w:sz w:val="22"/>
          <w:szCs w:val="22"/>
        </w:rPr>
        <w:t xml:space="preserve">etermination </w:t>
      </w:r>
      <w:r w:rsidRPr="00751330">
        <w:rPr>
          <w:sz w:val="22"/>
          <w:szCs w:val="22"/>
        </w:rPr>
        <w:t>P</w:t>
      </w:r>
      <w:r w:rsidR="00607A2D">
        <w:rPr>
          <w:sz w:val="22"/>
          <w:szCs w:val="22"/>
        </w:rPr>
        <w:t>rocess</w:t>
      </w:r>
      <w:r w:rsidRPr="00751330">
        <w:rPr>
          <w:sz w:val="22"/>
          <w:szCs w:val="22"/>
        </w:rPr>
        <w:t xml:space="preserve">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14:paraId="46F6E9DD" w14:textId="1C53F25B"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w:t>
      </w:r>
      <w:r w:rsidR="00214AFB">
        <w:rPr>
          <w:sz w:val="22"/>
          <w:szCs w:val="22"/>
        </w:rPr>
        <w:t xml:space="preserve"> </w:t>
      </w:r>
      <w:r w:rsidRPr="00751330">
        <w:rPr>
          <w:sz w:val="22"/>
          <w:szCs w:val="22"/>
        </w:rPr>
        <w:t>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3D2310CF"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w:t>
      </w:r>
      <w:r w:rsidR="004433B3">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r w:rsidR="004433B3">
        <w:rPr>
          <w:sz w:val="22"/>
          <w:szCs w:val="22"/>
        </w:rPr>
        <w:t xml:space="preserve"> </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05193E2" w14:textId="091D1E60" w:rsidR="00E716A0" w:rsidRDefault="00E716A0" w:rsidP="004433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w:t>
      </w:r>
      <w:r w:rsidR="004433B3">
        <w:rPr>
          <w:sz w:val="22"/>
          <w:szCs w:val="22"/>
        </w:rPr>
        <w:t xml:space="preserve"> </w:t>
      </w:r>
      <w:r w:rsidRPr="00751330">
        <w:rPr>
          <w:sz w:val="22"/>
          <w:szCs w:val="22"/>
        </w:rPr>
        <w:t>Reactor Facilities in a Shutdown Condition</w:t>
      </w:r>
      <w:r w:rsidR="004433B3">
        <w:rPr>
          <w:sz w:val="22"/>
          <w:szCs w:val="22"/>
        </w:rPr>
        <w:t xml:space="preserve"> Due to Significant </w:t>
      </w:r>
      <w:r w:rsidRPr="00751330">
        <w:rPr>
          <w:sz w:val="22"/>
          <w:szCs w:val="22"/>
        </w:rPr>
        <w:t xml:space="preserve"> P</w:t>
      </w:r>
      <w:r w:rsidR="00F17C38">
        <w:rPr>
          <w:sz w:val="22"/>
          <w:szCs w:val="22"/>
        </w:rPr>
        <w:t xml:space="preserve">erformance </w:t>
      </w:r>
      <w:r w:rsidR="004433B3">
        <w:rPr>
          <w:sz w:val="22"/>
          <w:szCs w:val="22"/>
        </w:rPr>
        <w:t xml:space="preserve">and/or Operational Concerns </w:t>
      </w:r>
      <w:r w:rsidR="00F17C38">
        <w:rPr>
          <w:sz w:val="22"/>
          <w:szCs w:val="22"/>
        </w:rPr>
        <w:t>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65A4E0F3"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 xml:space="preserve">Significance and Enforcement Review Panel </w:t>
      </w:r>
      <w:r w:rsidR="007245DA">
        <w:rPr>
          <w:sz w:val="22"/>
          <w:szCs w:val="22"/>
        </w:rPr>
        <w:t xml:space="preserve">(SERP) </w:t>
      </w:r>
      <w:r w:rsidR="00B150A3" w:rsidRPr="00751330">
        <w:rPr>
          <w:sz w:val="22"/>
          <w:szCs w:val="22"/>
        </w:rPr>
        <w:t>Process</w:t>
      </w:r>
    </w:p>
    <w:p w14:paraId="02B1D649" w14:textId="40E0D7B6"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7245DA">
        <w:rPr>
          <w:sz w:val="22"/>
          <w:szCs w:val="22"/>
        </w:rPr>
        <w:t>08/19/21</w:t>
      </w:r>
      <w:r w:rsidR="00B150A3">
        <w:rPr>
          <w:sz w:val="22"/>
          <w:szCs w:val="22"/>
        </w:rPr>
        <w:t xml:space="preserve"> (</w:t>
      </w:r>
      <w:r w:rsidR="00A17EB6">
        <w:rPr>
          <w:sz w:val="22"/>
          <w:szCs w:val="22"/>
        </w:rPr>
        <w:t>21</w:t>
      </w:r>
      <w:r w:rsidR="00B150A3">
        <w:rPr>
          <w:sz w:val="22"/>
          <w:szCs w:val="22"/>
        </w:rPr>
        <w:t>-0</w:t>
      </w:r>
      <w:r w:rsidR="00A17EB6">
        <w:rPr>
          <w:sz w:val="22"/>
          <w:szCs w:val="22"/>
        </w:rPr>
        <w:t>28</w:t>
      </w:r>
      <w:r w:rsidR="00B150A3">
        <w:rPr>
          <w:sz w:val="22"/>
          <w:szCs w:val="22"/>
        </w:rPr>
        <w:t>)</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4E2A4E98"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C1891">
        <w:rPr>
          <w:sz w:val="22"/>
          <w:szCs w:val="22"/>
        </w:rPr>
        <w:t>09/24/21 (21-032)</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60EB4528"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t xml:space="preserve">Issue Screening </w:t>
      </w:r>
      <w:r w:rsidR="009024C0">
        <w:rPr>
          <w:sz w:val="22"/>
          <w:szCs w:val="22"/>
        </w:rPr>
        <w:t>Directions</w:t>
      </w:r>
      <w:r w:rsidR="00907BFD">
        <w:rPr>
          <w:sz w:val="22"/>
          <w:szCs w:val="22"/>
        </w:rPr>
        <w:t xml:space="preserve"> </w:t>
      </w:r>
      <w:bookmarkStart w:id="16" w:name="_Hlk58482909"/>
      <w:r w:rsidR="0046016D">
        <w:rPr>
          <w:sz w:val="22"/>
          <w:szCs w:val="22"/>
        </w:rPr>
        <w:t>07/</w:t>
      </w:r>
      <w:r w:rsidR="0046016D" w:rsidRPr="0046016D">
        <w:rPr>
          <w:sz w:val="22"/>
          <w:szCs w:val="22"/>
        </w:rPr>
        <w:t>23/21</w:t>
      </w:r>
      <w:r w:rsidRPr="0046016D">
        <w:rPr>
          <w:sz w:val="22"/>
          <w:szCs w:val="22"/>
        </w:rPr>
        <w:t xml:space="preserve"> </w:t>
      </w:r>
      <w:bookmarkEnd w:id="16"/>
      <w:r w:rsidRPr="0046016D">
        <w:rPr>
          <w:sz w:val="22"/>
          <w:szCs w:val="22"/>
        </w:rPr>
        <w:t>(</w:t>
      </w:r>
      <w:r w:rsidR="00331D5D" w:rsidRPr="0046016D">
        <w:rPr>
          <w:sz w:val="22"/>
          <w:szCs w:val="22"/>
        </w:rPr>
        <w:t>2</w:t>
      </w:r>
      <w:r w:rsidR="0046016D" w:rsidRPr="0046016D">
        <w:rPr>
          <w:sz w:val="22"/>
          <w:szCs w:val="22"/>
        </w:rPr>
        <w:t>1-026</w:t>
      </w:r>
      <w:r w:rsidRPr="0046016D">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lastRenderedPageBreak/>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0FDB6994"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w:t>
      </w:r>
      <w:r w:rsidR="00595B1E">
        <w:rPr>
          <w:sz w:val="22"/>
          <w:szCs w:val="22"/>
        </w:rPr>
        <w:t>09</w:t>
      </w:r>
      <w:r w:rsidR="00100EDC">
        <w:rPr>
          <w:sz w:val="22"/>
          <w:szCs w:val="22"/>
        </w:rPr>
        <w:t>/2</w:t>
      </w:r>
      <w:r w:rsidR="00595B1E">
        <w:rPr>
          <w:sz w:val="22"/>
          <w:szCs w:val="22"/>
        </w:rPr>
        <w:t>1</w:t>
      </w:r>
      <w:r w:rsidR="006F27F5" w:rsidRPr="00751330">
        <w:rPr>
          <w:sz w:val="22"/>
          <w:szCs w:val="22"/>
        </w:rPr>
        <w:t xml:space="preserve"> </w:t>
      </w:r>
      <w:bookmarkEnd w:id="18"/>
      <w:r w:rsidR="003C3A98" w:rsidRPr="00751330">
        <w:rPr>
          <w:sz w:val="22"/>
          <w:szCs w:val="22"/>
        </w:rPr>
        <w:t>(</w:t>
      </w:r>
      <w:r w:rsidR="00100EDC">
        <w:rPr>
          <w:sz w:val="22"/>
          <w:szCs w:val="22"/>
        </w:rPr>
        <w:t>2</w:t>
      </w:r>
      <w:r w:rsidR="00595B1E">
        <w:rPr>
          <w:sz w:val="22"/>
          <w:szCs w:val="22"/>
        </w:rPr>
        <w:t>1-023</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32FCEC79"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5D739E">
        <w:rPr>
          <w:sz w:val="22"/>
          <w:szCs w:val="22"/>
        </w:rPr>
        <w:t>09/24/21 (21-032)</w:t>
      </w:r>
      <w:bookmarkEnd w:id="20"/>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3611CA79"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FF4A6B">
        <w:rPr>
          <w:sz w:val="22"/>
          <w:szCs w:val="22"/>
        </w:rPr>
        <w:t>09/24/21 (21-032)</w:t>
      </w:r>
      <w:bookmarkEnd w:id="21"/>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32D20E30"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EB7E51">
        <w:rPr>
          <w:sz w:val="22"/>
          <w:szCs w:val="22"/>
        </w:rPr>
        <w:t>09/24/21 (21-032)</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2B2A6864"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AC2809">
        <w:rPr>
          <w:sz w:val="22"/>
          <w:szCs w:val="22"/>
        </w:rPr>
        <w:t>09/29/21</w:t>
      </w:r>
      <w:r w:rsidR="00461AC1">
        <w:rPr>
          <w:sz w:val="22"/>
          <w:szCs w:val="22"/>
        </w:rPr>
        <w:t xml:space="preserve"> (21-033)</w:t>
      </w:r>
      <w:bookmarkEnd w:id="25"/>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191F3DF1" w:rsidR="00895632" w:rsidRPr="00787730" w:rsidRDefault="00895632" w:rsidP="008B6E58">
      <w:pPr>
        <w:ind w:left="2250" w:hanging="1530"/>
        <w:rPr>
          <w:sz w:val="22"/>
          <w:szCs w:val="22"/>
        </w:rPr>
      </w:pPr>
      <w:r>
        <w:rPr>
          <w:sz w:val="22"/>
          <w:szCs w:val="22"/>
        </w:rPr>
        <w:t xml:space="preserve">1245 App C16  </w:t>
      </w:r>
      <w:r w:rsidR="00396A7B" w:rsidRPr="00396A7B">
        <w:rPr>
          <w:sz w:val="22"/>
          <w:szCs w:val="22"/>
        </w:rPr>
        <w:t>Research and Test Reactor Operator Licensing Examiner Technical Proficiency Training and Qualification Journal</w:t>
      </w:r>
      <w:r w:rsidR="00396A7B">
        <w:rPr>
          <w:sz w:val="22"/>
          <w:szCs w:val="22"/>
        </w:rPr>
        <w:t xml:space="preserve"> 09/09/21 (21-0</w:t>
      </w:r>
      <w:r w:rsidR="008459F7">
        <w:rPr>
          <w:sz w:val="22"/>
          <w:szCs w:val="22"/>
        </w:rPr>
        <w:t>30)</w:t>
      </w:r>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lastRenderedPageBreak/>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lastRenderedPageBreak/>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024832EF"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Vendor Inspections </w:t>
      </w:r>
      <w:r w:rsidR="002B5055">
        <w:rPr>
          <w:color w:val="000000"/>
          <w:sz w:val="22"/>
          <w:szCs w:val="22"/>
        </w:rPr>
        <w:t>10</w:t>
      </w:r>
      <w:r w:rsidR="00B736AF">
        <w:rPr>
          <w:color w:val="000000"/>
          <w:sz w:val="22"/>
          <w:szCs w:val="22"/>
        </w:rPr>
        <w:t>/</w:t>
      </w:r>
      <w:r w:rsidR="002B5055">
        <w:rPr>
          <w:color w:val="000000"/>
          <w:sz w:val="22"/>
          <w:szCs w:val="22"/>
        </w:rPr>
        <w:t>1</w:t>
      </w:r>
      <w:r w:rsidR="00B736AF">
        <w:rPr>
          <w:color w:val="000000"/>
          <w:sz w:val="22"/>
          <w:szCs w:val="22"/>
        </w:rPr>
        <w:t>2/</w:t>
      </w:r>
      <w:r w:rsidR="002B5055">
        <w:rPr>
          <w:color w:val="000000"/>
          <w:sz w:val="22"/>
          <w:szCs w:val="22"/>
        </w:rPr>
        <w:t xml:space="preserve">21 </w:t>
      </w:r>
      <w:r w:rsidR="00581FB5">
        <w:rPr>
          <w:color w:val="000000"/>
          <w:sz w:val="22"/>
          <w:szCs w:val="22"/>
        </w:rPr>
        <w:t>(</w:t>
      </w:r>
      <w:r w:rsidR="002B5055">
        <w:rPr>
          <w:color w:val="000000"/>
          <w:sz w:val="22"/>
          <w:szCs w:val="22"/>
        </w:rPr>
        <w:t>21-035</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lastRenderedPageBreak/>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0B00F2F4" w14:textId="032C78E0"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18D73ABE" w14:textId="772C9F4B" w:rsidR="007951D6" w:rsidRDefault="00843F05" w:rsidP="00F946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951D6">
        <w:rPr>
          <w:sz w:val="22"/>
          <w:szCs w:val="22"/>
        </w:rPr>
        <w:t>2800/041</w:t>
      </w:r>
      <w:r w:rsidR="007951D6">
        <w:rPr>
          <w:sz w:val="22"/>
          <w:szCs w:val="22"/>
        </w:rPr>
        <w:tab/>
      </w:r>
      <w:r w:rsidR="007951D6"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14:paraId="2407507D" w14:textId="6D24D69B"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2801</w:t>
      </w:r>
      <w:r w:rsidRPr="00751330">
        <w:rPr>
          <w:sz w:val="22"/>
          <w:szCs w:val="22"/>
        </w:rPr>
        <w:tab/>
      </w:r>
      <w:r w:rsidRPr="00751330">
        <w:rPr>
          <w:sz w:val="22"/>
          <w:szCs w:val="22"/>
        </w:rPr>
        <w:tab/>
        <w:t xml:space="preserve">Uranium </w:t>
      </w:r>
      <w:ins w:id="37" w:author="Author">
        <w:r w:rsidR="009A2572">
          <w:rPr>
            <w:sz w:val="22"/>
            <w:szCs w:val="22"/>
          </w:rPr>
          <w:t>Recovery</w:t>
        </w:r>
      </w:ins>
      <w:r w:rsidRPr="00751330">
        <w:rPr>
          <w:sz w:val="22"/>
          <w:szCs w:val="22"/>
        </w:rPr>
        <w:t xml:space="preserve"> </w:t>
      </w:r>
      <w:ins w:id="38" w:author="Author">
        <w:r w:rsidR="009A2572">
          <w:rPr>
            <w:sz w:val="22"/>
            <w:szCs w:val="22"/>
          </w:rPr>
          <w:t xml:space="preserve">and </w:t>
        </w:r>
      </w:ins>
      <w:r w:rsidRPr="00751330">
        <w:rPr>
          <w:sz w:val="22"/>
          <w:szCs w:val="22"/>
        </w:rPr>
        <w:t>11e.(2) Byproduct</w:t>
      </w:r>
      <w:r w:rsidR="00475480" w:rsidRPr="00751330">
        <w:rPr>
          <w:sz w:val="22"/>
          <w:szCs w:val="22"/>
        </w:rPr>
        <w:t xml:space="preserve"> Material </w:t>
      </w:r>
      <w:r w:rsidRPr="00751330">
        <w:rPr>
          <w:sz w:val="22"/>
          <w:szCs w:val="22"/>
        </w:rPr>
        <w:t xml:space="preserve">Facility Inspection Program </w:t>
      </w:r>
      <w:ins w:id="39" w:author="Author">
        <w:r w:rsidR="009A2572">
          <w:rPr>
            <w:sz w:val="22"/>
            <w:szCs w:val="22"/>
          </w:rPr>
          <w:t>10/08/21 (21-034)</w:t>
        </w:r>
      </w:ins>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40" w:name="OLE_LINK3"/>
      <w:bookmarkStart w:id="41"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40"/>
      <w:bookmarkEnd w:id="41"/>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42" w:name="_Hlk46751096"/>
      <w:r>
        <w:rPr>
          <w:sz w:val="22"/>
          <w:szCs w:val="22"/>
        </w:rPr>
        <w:t>07/28/20</w:t>
      </w:r>
      <w:r w:rsidR="00473CD6" w:rsidRPr="00751330">
        <w:rPr>
          <w:sz w:val="22"/>
          <w:szCs w:val="22"/>
        </w:rPr>
        <w:t xml:space="preserve"> </w:t>
      </w:r>
      <w:bookmarkEnd w:id="42"/>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3" w:name="_Hlk35848591"/>
      <w:r w:rsidR="004F0984">
        <w:rPr>
          <w:sz w:val="22"/>
          <w:szCs w:val="22"/>
        </w:rPr>
        <w:t>03/23/20</w:t>
      </w:r>
      <w:r w:rsidRPr="00751330">
        <w:rPr>
          <w:sz w:val="22"/>
          <w:szCs w:val="22"/>
        </w:rPr>
        <w:t xml:space="preserve"> </w:t>
      </w:r>
      <w:bookmarkEnd w:id="43"/>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4" w:name="_Hlk41573732"/>
      <w:r>
        <w:rPr>
          <w:sz w:val="22"/>
          <w:szCs w:val="22"/>
        </w:rPr>
        <w:t>0</w:t>
      </w:r>
      <w:bookmarkEnd w:id="44"/>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5" w:name="_Hlk52789577"/>
      <w:r w:rsidRPr="00751330">
        <w:rPr>
          <w:sz w:val="22"/>
          <w:szCs w:val="22"/>
        </w:rPr>
        <w:t>08/11/97</w:t>
      </w:r>
      <w:bookmarkEnd w:id="45"/>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lastRenderedPageBreak/>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2AF473A5"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E7F29">
        <w:rPr>
          <w:sz w:val="22"/>
          <w:szCs w:val="22"/>
        </w:rPr>
        <w:t>07/09/21</w:t>
      </w:r>
      <w:r w:rsidRPr="006332B6">
        <w:rPr>
          <w:sz w:val="22"/>
          <w:szCs w:val="22"/>
        </w:rPr>
        <w:t xml:space="preserve"> (</w:t>
      </w:r>
      <w:r w:rsidR="003207BB">
        <w:rPr>
          <w:sz w:val="22"/>
          <w:szCs w:val="22"/>
        </w:rPr>
        <w:t>21-023</w:t>
      </w:r>
      <w:r w:rsidRPr="006332B6">
        <w:rPr>
          <w:sz w:val="22"/>
          <w:szCs w:val="22"/>
        </w:rPr>
        <w:t>)</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6" w:name="_Hlk51138518"/>
      <w:r w:rsidR="004F0BDC">
        <w:rPr>
          <w:sz w:val="22"/>
          <w:szCs w:val="22"/>
        </w:rPr>
        <w:t>09/16/20</w:t>
      </w:r>
      <w:r>
        <w:rPr>
          <w:sz w:val="22"/>
          <w:szCs w:val="22"/>
        </w:rPr>
        <w:t xml:space="preserve"> </w:t>
      </w:r>
      <w:bookmarkEnd w:id="46"/>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7" w:name="_Hlk50535315"/>
      <w:r w:rsidR="00FC4889">
        <w:rPr>
          <w:sz w:val="22"/>
          <w:szCs w:val="22"/>
        </w:rPr>
        <w:t>09/09/20</w:t>
      </w:r>
      <w:r>
        <w:rPr>
          <w:sz w:val="22"/>
          <w:szCs w:val="22"/>
        </w:rPr>
        <w:t xml:space="preserve"> </w:t>
      </w:r>
      <w:bookmarkEnd w:id="47"/>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8" w:name="_Hlk50707747"/>
      <w:r w:rsidR="00852F36">
        <w:rPr>
          <w:sz w:val="22"/>
          <w:szCs w:val="22"/>
        </w:rPr>
        <w:t>09/11/20</w:t>
      </w:r>
      <w:r w:rsidRPr="00751330">
        <w:rPr>
          <w:sz w:val="22"/>
          <w:szCs w:val="22"/>
        </w:rPr>
        <w:t xml:space="preserve"> </w:t>
      </w:r>
      <w:bookmarkEnd w:id="48"/>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9" w:name="_Hlk57177584"/>
      <w:r w:rsidRPr="00751330">
        <w:rPr>
          <w:sz w:val="22"/>
          <w:szCs w:val="22"/>
        </w:rPr>
        <w:t>01/16/08</w:t>
      </w:r>
      <w:bookmarkEnd w:id="49"/>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50" w:name="_Hlk54088945"/>
      <w:r w:rsidR="0062607D">
        <w:rPr>
          <w:sz w:val="22"/>
          <w:szCs w:val="22"/>
        </w:rPr>
        <w:t>10/20/20</w:t>
      </w:r>
      <w:r w:rsidRPr="00751330">
        <w:rPr>
          <w:sz w:val="22"/>
          <w:szCs w:val="22"/>
        </w:rPr>
        <w:t xml:space="preserve"> </w:t>
      </w:r>
      <w:bookmarkEnd w:id="50"/>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51" w:name="_Hlk45799714"/>
      <w:r w:rsidR="00C31B3E">
        <w:rPr>
          <w:sz w:val="22"/>
          <w:szCs w:val="22"/>
        </w:rPr>
        <w:t>07/16/20</w:t>
      </w:r>
      <w:r w:rsidR="00C05BB0">
        <w:rPr>
          <w:sz w:val="22"/>
          <w:szCs w:val="22"/>
        </w:rPr>
        <w:t xml:space="preserve"> </w:t>
      </w:r>
      <w:bookmarkEnd w:id="51"/>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52" w:name="_Hlk54089212"/>
      <w:r w:rsidR="0062607D">
        <w:rPr>
          <w:sz w:val="22"/>
          <w:szCs w:val="22"/>
        </w:rPr>
        <w:t>10/20/20</w:t>
      </w:r>
      <w:r w:rsidR="006D4869">
        <w:rPr>
          <w:sz w:val="22"/>
          <w:szCs w:val="22"/>
        </w:rPr>
        <w:t xml:space="preserve"> </w:t>
      </w:r>
      <w:bookmarkEnd w:id="52"/>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93174A2"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0B497D">
        <w:rPr>
          <w:sz w:val="22"/>
          <w:szCs w:val="22"/>
        </w:rPr>
        <w:t>07/09/21</w:t>
      </w:r>
      <w:r w:rsidR="00A84D04" w:rsidRPr="00751330">
        <w:rPr>
          <w:sz w:val="22"/>
          <w:szCs w:val="22"/>
        </w:rPr>
        <w:t xml:space="preserve"> (</w:t>
      </w:r>
      <w:r w:rsidR="00854328">
        <w:rPr>
          <w:sz w:val="22"/>
          <w:szCs w:val="22"/>
        </w:rPr>
        <w:t>2</w:t>
      </w:r>
      <w:r w:rsidR="000B497D">
        <w:rPr>
          <w:sz w:val="22"/>
          <w:szCs w:val="22"/>
        </w:rPr>
        <w:t>1</w:t>
      </w:r>
      <w:r w:rsidR="00854328">
        <w:rPr>
          <w:sz w:val="22"/>
          <w:szCs w:val="22"/>
        </w:rPr>
        <w:t>-</w:t>
      </w:r>
      <w:r w:rsidR="006332B6">
        <w:rPr>
          <w:sz w:val="22"/>
          <w:szCs w:val="22"/>
        </w:rPr>
        <w:t>023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3" w:name="_Hlk54158344"/>
      <w:r w:rsidR="00854328">
        <w:rPr>
          <w:sz w:val="22"/>
          <w:szCs w:val="22"/>
        </w:rPr>
        <w:t>10/21/20</w:t>
      </w:r>
      <w:r>
        <w:rPr>
          <w:sz w:val="22"/>
          <w:szCs w:val="22"/>
        </w:rPr>
        <w:t xml:space="preserve"> </w:t>
      </w:r>
      <w:bookmarkEnd w:id="53"/>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4" w:name="_Hlk52790149"/>
      <w:r w:rsidR="00B31811">
        <w:rPr>
          <w:sz w:val="22"/>
          <w:szCs w:val="22"/>
        </w:rPr>
        <w:t>10/05/20</w:t>
      </w:r>
      <w:r w:rsidR="005D1ACA">
        <w:rPr>
          <w:sz w:val="22"/>
          <w:szCs w:val="22"/>
        </w:rPr>
        <w:t xml:space="preserve"> </w:t>
      </w:r>
      <w:bookmarkEnd w:id="54"/>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5"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5"/>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6" w:name="_Hlk53125532"/>
      <w:r w:rsidR="00B019C2">
        <w:rPr>
          <w:sz w:val="22"/>
          <w:szCs w:val="22"/>
        </w:rPr>
        <w:t xml:space="preserve">07/26/19 </w:t>
      </w:r>
      <w:bookmarkEnd w:id="56"/>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7" w:name="_Hlk56694274"/>
      <w:r w:rsidR="0080706C">
        <w:rPr>
          <w:sz w:val="22"/>
          <w:szCs w:val="22"/>
        </w:rPr>
        <w:t xml:space="preserve">03/29/21 </w:t>
      </w:r>
      <w:bookmarkEnd w:id="57"/>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8" w:name="_Hlk46301962"/>
      <w:r w:rsidR="006B5FE8">
        <w:rPr>
          <w:sz w:val="22"/>
          <w:szCs w:val="22"/>
        </w:rPr>
        <w:t>07/23/20</w:t>
      </w:r>
      <w:r w:rsidR="00DB68F7">
        <w:rPr>
          <w:sz w:val="22"/>
          <w:szCs w:val="22"/>
        </w:rPr>
        <w:t xml:space="preserve"> </w:t>
      </w:r>
      <w:bookmarkEnd w:id="58"/>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9"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9"/>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492D257E"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Pr="00751330">
        <w:rPr>
          <w:sz w:val="22"/>
          <w:szCs w:val="22"/>
        </w:rPr>
        <w:t>71130.10</w:t>
      </w:r>
      <w:r w:rsidRPr="00751330">
        <w:rPr>
          <w:sz w:val="22"/>
          <w:szCs w:val="22"/>
        </w:rPr>
        <w:tab/>
      </w:r>
      <w:r>
        <w:rPr>
          <w:sz w:val="22"/>
          <w:szCs w:val="22"/>
        </w:rPr>
        <w:t xml:space="preserve">Cyber Security </w:t>
      </w:r>
      <w:bookmarkStart w:id="60" w:name="_Hlk45707271"/>
      <w:r w:rsidR="009B3A27">
        <w:rPr>
          <w:sz w:val="22"/>
          <w:szCs w:val="22"/>
        </w:rPr>
        <w:t>09/03/21</w:t>
      </w:r>
      <w:r>
        <w:rPr>
          <w:sz w:val="22"/>
          <w:szCs w:val="22"/>
        </w:rPr>
        <w:t xml:space="preserve"> </w:t>
      </w:r>
      <w:bookmarkEnd w:id="60"/>
      <w:r>
        <w:rPr>
          <w:sz w:val="22"/>
          <w:szCs w:val="22"/>
        </w:rPr>
        <w:t>(</w:t>
      </w:r>
      <w:r w:rsidR="009B3A27">
        <w:rPr>
          <w:sz w:val="22"/>
          <w:szCs w:val="22"/>
        </w:rPr>
        <w:t>21-029</w:t>
      </w:r>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61" w:name="_Hlk37052628"/>
      <w:r w:rsidRPr="00751330">
        <w:rPr>
          <w:sz w:val="22"/>
          <w:szCs w:val="22"/>
        </w:rPr>
        <w:t>Performance Indicat</w:t>
      </w:r>
      <w:r>
        <w:rPr>
          <w:sz w:val="22"/>
          <w:szCs w:val="22"/>
        </w:rPr>
        <w:t xml:space="preserve">or Verification </w:t>
      </w:r>
      <w:bookmarkEnd w:id="61"/>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62" w:name="_Hlk45103502"/>
      <w:r w:rsidR="00962684">
        <w:rPr>
          <w:sz w:val="22"/>
          <w:szCs w:val="22"/>
        </w:rPr>
        <w:t>07/08/20</w:t>
      </w:r>
      <w:r w:rsidR="00AA0E1A" w:rsidRPr="00751330">
        <w:rPr>
          <w:sz w:val="22"/>
          <w:szCs w:val="22"/>
        </w:rPr>
        <w:t xml:space="preserve"> </w:t>
      </w:r>
      <w:bookmarkEnd w:id="62"/>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3" w:name="_Hlk53670081"/>
      <w:r w:rsidR="00826AB1">
        <w:rPr>
          <w:sz w:val="22"/>
          <w:szCs w:val="22"/>
        </w:rPr>
        <w:t>10/16/20</w:t>
      </w:r>
      <w:r>
        <w:rPr>
          <w:sz w:val="22"/>
          <w:szCs w:val="22"/>
        </w:rPr>
        <w:t xml:space="preserve"> </w:t>
      </w:r>
      <w:bookmarkEnd w:id="63"/>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4" w:name="_Hlk60743317"/>
      <w:r w:rsidR="00B2450A">
        <w:rPr>
          <w:sz w:val="22"/>
          <w:szCs w:val="22"/>
        </w:rPr>
        <w:t>01/05/21</w:t>
      </w:r>
      <w:r>
        <w:rPr>
          <w:sz w:val="22"/>
          <w:szCs w:val="22"/>
        </w:rPr>
        <w:t xml:space="preserve"> </w:t>
      </w:r>
      <w:bookmarkEnd w:id="64"/>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5" w:name="_Hlk60743335"/>
      <w:r w:rsidR="00B2450A">
        <w:rPr>
          <w:sz w:val="22"/>
          <w:szCs w:val="22"/>
        </w:rPr>
        <w:t>01/05/21</w:t>
      </w:r>
      <w:r w:rsidR="00DD2FF0">
        <w:rPr>
          <w:sz w:val="22"/>
          <w:szCs w:val="22"/>
        </w:rPr>
        <w:t xml:space="preserve"> </w:t>
      </w:r>
      <w:bookmarkEnd w:id="65"/>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6" w:name="_Hlk60743378"/>
      <w:r w:rsidR="00B2450A">
        <w:rPr>
          <w:sz w:val="22"/>
          <w:szCs w:val="22"/>
        </w:rPr>
        <w:t>01/05/21</w:t>
      </w:r>
      <w:r>
        <w:rPr>
          <w:sz w:val="22"/>
          <w:szCs w:val="22"/>
        </w:rPr>
        <w:t xml:space="preserve"> </w:t>
      </w:r>
      <w:bookmarkEnd w:id="66"/>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7" w:name="_Hlk60743413"/>
      <w:r w:rsidR="00B2450A">
        <w:rPr>
          <w:sz w:val="22"/>
          <w:szCs w:val="22"/>
        </w:rPr>
        <w:t>01/05/21</w:t>
      </w:r>
      <w:r w:rsidR="00A84D04">
        <w:rPr>
          <w:sz w:val="22"/>
          <w:szCs w:val="22"/>
        </w:rPr>
        <w:t xml:space="preserve"> </w:t>
      </w:r>
      <w:bookmarkEnd w:id="67"/>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8" w:name="_Hlk52874706"/>
      <w:r w:rsidR="00D00325">
        <w:rPr>
          <w:sz w:val="22"/>
          <w:szCs w:val="22"/>
        </w:rPr>
        <w:t>10/06/20</w:t>
      </w:r>
      <w:r w:rsidR="00281A4B">
        <w:rPr>
          <w:sz w:val="22"/>
          <w:szCs w:val="22"/>
        </w:rPr>
        <w:t xml:space="preserve"> </w:t>
      </w:r>
      <w:bookmarkEnd w:id="68"/>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lastRenderedPageBreak/>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lastRenderedPageBreak/>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9"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9"/>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lastRenderedPageBreak/>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70" w:name="_Hlk60813272"/>
      <w:r w:rsidR="0051050B">
        <w:rPr>
          <w:sz w:val="22"/>
          <w:szCs w:val="22"/>
        </w:rPr>
        <w:t>01/06/21</w:t>
      </w:r>
      <w:r w:rsidR="00E06940">
        <w:rPr>
          <w:sz w:val="22"/>
          <w:szCs w:val="22"/>
        </w:rPr>
        <w:t xml:space="preserve"> </w:t>
      </w:r>
      <w:bookmarkEnd w:id="70"/>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71" w:name="_Hlk55393439"/>
      <w:r w:rsidR="00156FEA">
        <w:rPr>
          <w:sz w:val="22"/>
          <w:szCs w:val="22"/>
        </w:rPr>
        <w:t>11/05/20</w:t>
      </w:r>
      <w:r w:rsidRPr="00751330">
        <w:rPr>
          <w:sz w:val="22"/>
          <w:szCs w:val="22"/>
        </w:rPr>
        <w:t xml:space="preserve"> </w:t>
      </w:r>
      <w:bookmarkEnd w:id="71"/>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lastRenderedPageBreak/>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72" w:name="_Hlk59035134"/>
      <w:r w:rsidR="00C646AD">
        <w:rPr>
          <w:sz w:val="22"/>
          <w:szCs w:val="22"/>
        </w:rPr>
        <w:t>12/16/20</w:t>
      </w:r>
      <w:r w:rsidR="00016121" w:rsidRPr="00751330">
        <w:rPr>
          <w:sz w:val="22"/>
          <w:szCs w:val="22"/>
        </w:rPr>
        <w:t xml:space="preserve"> </w:t>
      </w:r>
      <w:bookmarkEnd w:id="72"/>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3" w:name="_Hlk59035160"/>
      <w:r w:rsidR="00C646AD">
        <w:rPr>
          <w:sz w:val="22"/>
          <w:szCs w:val="22"/>
        </w:rPr>
        <w:t>12/16/20</w:t>
      </w:r>
      <w:r w:rsidR="00AD3671">
        <w:rPr>
          <w:sz w:val="22"/>
          <w:szCs w:val="22"/>
        </w:rPr>
        <w:t xml:space="preserve"> </w:t>
      </w:r>
      <w:bookmarkEnd w:id="73"/>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4" w:name="_Hlk59035216"/>
      <w:r w:rsidR="00C646AD">
        <w:rPr>
          <w:sz w:val="22"/>
          <w:szCs w:val="22"/>
        </w:rPr>
        <w:t>12/16/20</w:t>
      </w:r>
      <w:r w:rsidR="00132B09" w:rsidRPr="00751330">
        <w:rPr>
          <w:sz w:val="22"/>
          <w:szCs w:val="22"/>
        </w:rPr>
        <w:t xml:space="preserve"> </w:t>
      </w:r>
      <w:bookmarkEnd w:id="74"/>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5" w:name="_Hlk55540875"/>
      <w:r w:rsidR="00541CAC">
        <w:rPr>
          <w:sz w:val="22"/>
          <w:szCs w:val="22"/>
        </w:rPr>
        <w:t>11/06/20</w:t>
      </w:r>
      <w:r w:rsidR="00AD3671">
        <w:rPr>
          <w:sz w:val="22"/>
          <w:szCs w:val="22"/>
        </w:rPr>
        <w:t xml:space="preserve"> </w:t>
      </w:r>
      <w:bookmarkEnd w:id="75"/>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6" w:name="_Hlk59510368"/>
      <w:r w:rsidR="00BD1AFD">
        <w:rPr>
          <w:sz w:val="22"/>
          <w:szCs w:val="22"/>
        </w:rPr>
        <w:t>12/22/20</w:t>
      </w:r>
      <w:r w:rsidR="005F5A13" w:rsidRPr="00751330">
        <w:rPr>
          <w:sz w:val="22"/>
          <w:szCs w:val="22"/>
        </w:rPr>
        <w:t xml:space="preserve"> </w:t>
      </w:r>
      <w:bookmarkEnd w:id="76"/>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7" w:name="_Hlk61497615"/>
      <w:r w:rsidR="0032559D">
        <w:rPr>
          <w:sz w:val="22"/>
          <w:szCs w:val="22"/>
        </w:rPr>
        <w:t>01/13/21</w:t>
      </w:r>
      <w:r w:rsidR="00DF05B0" w:rsidRPr="00751330">
        <w:rPr>
          <w:sz w:val="22"/>
          <w:szCs w:val="22"/>
        </w:rPr>
        <w:t xml:space="preserve"> </w:t>
      </w:r>
      <w:bookmarkEnd w:id="77"/>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8" w:name="_Hlk59104930"/>
      <w:r w:rsidR="005B257A">
        <w:rPr>
          <w:sz w:val="22"/>
          <w:szCs w:val="22"/>
        </w:rPr>
        <w:t>12/17/20</w:t>
      </w:r>
      <w:r w:rsidR="0083680D" w:rsidRPr="00751330">
        <w:rPr>
          <w:sz w:val="22"/>
          <w:szCs w:val="22"/>
        </w:rPr>
        <w:t xml:space="preserve"> </w:t>
      </w:r>
      <w:bookmarkEnd w:id="78"/>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9" w:name="_Hlk59510501"/>
      <w:r w:rsidR="00BD1AFD">
        <w:rPr>
          <w:sz w:val="22"/>
          <w:szCs w:val="22"/>
        </w:rPr>
        <w:t>12/20/20</w:t>
      </w:r>
      <w:r w:rsidR="005D0E45" w:rsidRPr="00751330">
        <w:rPr>
          <w:sz w:val="22"/>
          <w:szCs w:val="22"/>
        </w:rPr>
        <w:t xml:space="preserve"> </w:t>
      </w:r>
      <w:bookmarkEnd w:id="79"/>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80" w:name="_Hlk59510532"/>
      <w:r w:rsidR="00BD1AFD">
        <w:rPr>
          <w:sz w:val="22"/>
          <w:szCs w:val="22"/>
        </w:rPr>
        <w:t>12/22/20</w:t>
      </w:r>
      <w:r w:rsidR="00132B09" w:rsidRPr="00751330">
        <w:rPr>
          <w:sz w:val="22"/>
          <w:szCs w:val="22"/>
        </w:rPr>
        <w:t xml:space="preserve"> </w:t>
      </w:r>
      <w:bookmarkEnd w:id="80"/>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81" w:name="_Hlk54690122"/>
      <w:r w:rsidR="003A34BC">
        <w:rPr>
          <w:sz w:val="22"/>
          <w:szCs w:val="22"/>
        </w:rPr>
        <w:t>10/27/20</w:t>
      </w:r>
      <w:r w:rsidR="007500A5" w:rsidRPr="00751330">
        <w:rPr>
          <w:sz w:val="22"/>
          <w:szCs w:val="22"/>
        </w:rPr>
        <w:t xml:space="preserve"> </w:t>
      </w:r>
      <w:bookmarkEnd w:id="81"/>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82" w:name="_Hlk57893122"/>
      <w:r w:rsidR="006E23FC">
        <w:rPr>
          <w:sz w:val="22"/>
          <w:szCs w:val="22"/>
        </w:rPr>
        <w:t>12/03/20</w:t>
      </w:r>
      <w:r w:rsidR="00BC46B3" w:rsidRPr="006E23FC">
        <w:rPr>
          <w:sz w:val="22"/>
          <w:szCs w:val="22"/>
        </w:rPr>
        <w:t xml:space="preserve"> </w:t>
      </w:r>
      <w:bookmarkEnd w:id="82"/>
      <w:r w:rsidR="00BC46B3" w:rsidRPr="006E23FC">
        <w:rPr>
          <w:sz w:val="22"/>
          <w:szCs w:val="22"/>
        </w:rPr>
        <w:t>(</w:t>
      </w:r>
      <w:r w:rsidR="006E23FC">
        <w:rPr>
          <w:sz w:val="22"/>
          <w:szCs w:val="22"/>
        </w:rPr>
        <w:t>20-068</w:t>
      </w:r>
      <w:r w:rsidR="00BC46B3" w:rsidRPr="006E23FC">
        <w:rPr>
          <w:sz w:val="22"/>
          <w:szCs w:val="22"/>
        </w:rPr>
        <w:t>)</w:t>
      </w:r>
    </w:p>
    <w:p w14:paraId="5649606E" w14:textId="1FA90D2F" w:rsid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336B7EBF" w14:textId="415DC213" w:rsidR="00787887" w:rsidRDefault="00787887" w:rsidP="00CD7BC1">
      <w:pPr>
        <w:rPr>
          <w:sz w:val="22"/>
          <w:szCs w:val="22"/>
        </w:rPr>
      </w:pPr>
      <w:r>
        <w:rPr>
          <w:sz w:val="22"/>
          <w:szCs w:val="22"/>
        </w:rPr>
        <w:tab/>
        <w:t>87139</w:t>
      </w:r>
      <w:r>
        <w:rPr>
          <w:sz w:val="22"/>
          <w:szCs w:val="22"/>
        </w:rPr>
        <w:tab/>
      </w:r>
      <w:r>
        <w:rPr>
          <w:sz w:val="22"/>
          <w:szCs w:val="22"/>
        </w:rPr>
        <w:tab/>
        <w:t xml:space="preserve">RESERVED for </w:t>
      </w:r>
      <w:r w:rsidR="00CD7BC1">
        <w:rPr>
          <w:sz w:val="22"/>
          <w:szCs w:val="22"/>
        </w:rPr>
        <w:t>Portable Gauge Programs</w:t>
      </w:r>
    </w:p>
    <w:p w14:paraId="5134D7EF" w14:textId="77777777" w:rsidR="00CD7BC1" w:rsidRDefault="00787887" w:rsidP="00CD7BC1">
      <w:pPr>
        <w:rPr>
          <w:sz w:val="22"/>
          <w:szCs w:val="22"/>
        </w:rPr>
      </w:pPr>
      <w:r>
        <w:rPr>
          <w:sz w:val="22"/>
          <w:szCs w:val="22"/>
        </w:rPr>
        <w:tab/>
        <w:t>87140</w:t>
      </w:r>
      <w:r>
        <w:rPr>
          <w:sz w:val="22"/>
          <w:szCs w:val="22"/>
        </w:rPr>
        <w:tab/>
      </w:r>
      <w:r>
        <w:rPr>
          <w:sz w:val="22"/>
          <w:szCs w:val="22"/>
        </w:rPr>
        <w:tab/>
        <w:t xml:space="preserve">RESERVED for </w:t>
      </w:r>
      <w:r w:rsidR="00CD7BC1">
        <w:rPr>
          <w:sz w:val="22"/>
          <w:szCs w:val="22"/>
        </w:rPr>
        <w:t>Source, Special Nuclear Material and Other Alpha Emitter</w:t>
      </w:r>
    </w:p>
    <w:p w14:paraId="464D0F17" w14:textId="3D951CD3" w:rsidR="00787887" w:rsidRDefault="00CD7BC1" w:rsidP="00CD7BC1">
      <w:pPr>
        <w:rPr>
          <w:sz w:val="22"/>
          <w:szCs w:val="22"/>
        </w:rPr>
      </w:pPr>
      <w:r>
        <w:rPr>
          <w:sz w:val="22"/>
          <w:szCs w:val="22"/>
        </w:rPr>
        <w:tab/>
      </w:r>
      <w:r>
        <w:rPr>
          <w:sz w:val="22"/>
          <w:szCs w:val="22"/>
        </w:rPr>
        <w:tab/>
      </w:r>
      <w:r>
        <w:rPr>
          <w:sz w:val="22"/>
          <w:szCs w:val="22"/>
        </w:rPr>
        <w:tab/>
        <w:t>Use Programs</w:t>
      </w:r>
    </w:p>
    <w:p w14:paraId="0A10DFE4" w14:textId="77777777" w:rsidR="00CD7BC1" w:rsidRDefault="00787887" w:rsidP="00CD7BC1">
      <w:pPr>
        <w:rPr>
          <w:sz w:val="22"/>
          <w:szCs w:val="22"/>
        </w:rPr>
      </w:pPr>
      <w:r>
        <w:rPr>
          <w:sz w:val="22"/>
          <w:szCs w:val="22"/>
        </w:rPr>
        <w:tab/>
        <w:t>87141</w:t>
      </w:r>
      <w:r>
        <w:rPr>
          <w:sz w:val="22"/>
          <w:szCs w:val="22"/>
        </w:rPr>
        <w:tab/>
      </w:r>
      <w:r>
        <w:rPr>
          <w:sz w:val="22"/>
          <w:szCs w:val="22"/>
        </w:rPr>
        <w:tab/>
        <w:t xml:space="preserve">RESERVED for </w:t>
      </w:r>
      <w:r w:rsidR="00CD7BC1">
        <w:rPr>
          <w:sz w:val="22"/>
          <w:szCs w:val="22"/>
        </w:rPr>
        <w:t xml:space="preserve">Limited Scope Academic and R&amp;D Programs Including </w:t>
      </w:r>
    </w:p>
    <w:p w14:paraId="2C5669E6" w14:textId="61017D6F" w:rsidR="00787887" w:rsidRDefault="00CD7BC1" w:rsidP="00CD7BC1">
      <w:pPr>
        <w:rPr>
          <w:sz w:val="22"/>
          <w:szCs w:val="22"/>
        </w:rPr>
      </w:pPr>
      <w:r>
        <w:rPr>
          <w:sz w:val="22"/>
          <w:szCs w:val="22"/>
        </w:rPr>
        <w:tab/>
      </w:r>
      <w:r>
        <w:rPr>
          <w:sz w:val="22"/>
          <w:szCs w:val="22"/>
        </w:rPr>
        <w:tab/>
      </w:r>
      <w:r>
        <w:rPr>
          <w:sz w:val="22"/>
          <w:szCs w:val="22"/>
        </w:rPr>
        <w:tab/>
        <w:t>Animal Use</w:t>
      </w:r>
    </w:p>
    <w:p w14:paraId="6BB2A89E" w14:textId="77777777" w:rsidR="00CD7BC1" w:rsidRDefault="00787887" w:rsidP="00CD7BC1">
      <w:pPr>
        <w:rPr>
          <w:sz w:val="22"/>
          <w:szCs w:val="22"/>
        </w:rPr>
      </w:pPr>
      <w:r>
        <w:rPr>
          <w:sz w:val="22"/>
          <w:szCs w:val="22"/>
        </w:rPr>
        <w:tab/>
        <w:t>87142</w:t>
      </w:r>
      <w:r>
        <w:rPr>
          <w:sz w:val="22"/>
          <w:szCs w:val="22"/>
        </w:rPr>
        <w:tab/>
      </w:r>
      <w:r>
        <w:rPr>
          <w:sz w:val="22"/>
          <w:szCs w:val="22"/>
        </w:rPr>
        <w:tab/>
        <w:t xml:space="preserve">RESERVED for </w:t>
      </w:r>
      <w:r w:rsidR="00CD7BC1" w:rsidRPr="00CD7BC1">
        <w:rPr>
          <w:sz w:val="22"/>
          <w:szCs w:val="22"/>
        </w:rPr>
        <w:t xml:space="preserve">Sealed Sources and Devices (Other) (Those Used in </w:t>
      </w:r>
    </w:p>
    <w:p w14:paraId="70ADF05F" w14:textId="77777777" w:rsidR="00CD7BC1" w:rsidRDefault="00CD7BC1" w:rsidP="00CD7BC1">
      <w:pPr>
        <w:rPr>
          <w:sz w:val="22"/>
          <w:szCs w:val="22"/>
        </w:rPr>
      </w:pPr>
      <w:r>
        <w:rPr>
          <w:sz w:val="22"/>
          <w:szCs w:val="22"/>
        </w:rPr>
        <w:tab/>
      </w:r>
      <w:r>
        <w:rPr>
          <w:sz w:val="22"/>
          <w:szCs w:val="22"/>
        </w:rPr>
        <w:tab/>
      </w:r>
      <w:r>
        <w:rPr>
          <w:sz w:val="22"/>
          <w:szCs w:val="22"/>
        </w:rPr>
        <w:tab/>
      </w:r>
      <w:r w:rsidRPr="00CD7BC1">
        <w:rPr>
          <w:sz w:val="22"/>
          <w:szCs w:val="22"/>
        </w:rPr>
        <w:t xml:space="preserve">Measuring Systems, Analytical Instruments, Calibration and Checking of </w:t>
      </w:r>
    </w:p>
    <w:p w14:paraId="74536A92" w14:textId="41AD8FAD" w:rsidR="00787887" w:rsidRDefault="00CD7BC1" w:rsidP="00CD7BC1">
      <w:pPr>
        <w:rPr>
          <w:sz w:val="22"/>
          <w:szCs w:val="22"/>
        </w:rPr>
      </w:pPr>
      <w:r>
        <w:rPr>
          <w:sz w:val="22"/>
          <w:szCs w:val="22"/>
        </w:rPr>
        <w:tab/>
      </w:r>
      <w:r>
        <w:rPr>
          <w:sz w:val="22"/>
          <w:szCs w:val="22"/>
        </w:rPr>
        <w:tab/>
      </w:r>
      <w:r>
        <w:rPr>
          <w:sz w:val="22"/>
          <w:szCs w:val="22"/>
        </w:rPr>
        <w:tab/>
      </w:r>
      <w:r w:rsidRPr="00CD7BC1">
        <w:rPr>
          <w:sz w:val="22"/>
          <w:szCs w:val="22"/>
        </w:rPr>
        <w:t>Instruments, and Similar Purposes)</w:t>
      </w:r>
    </w:p>
    <w:p w14:paraId="3D147D7D" w14:textId="73278837" w:rsidR="00787887" w:rsidRDefault="00787887" w:rsidP="00CD7BC1">
      <w:pPr>
        <w:rPr>
          <w:sz w:val="22"/>
          <w:szCs w:val="22"/>
        </w:rPr>
      </w:pPr>
      <w:r>
        <w:rPr>
          <w:sz w:val="22"/>
          <w:szCs w:val="22"/>
        </w:rPr>
        <w:tab/>
        <w:t>87143</w:t>
      </w:r>
      <w:r>
        <w:rPr>
          <w:sz w:val="22"/>
          <w:szCs w:val="22"/>
        </w:rPr>
        <w:tab/>
      </w:r>
      <w:r>
        <w:rPr>
          <w:sz w:val="22"/>
          <w:szCs w:val="22"/>
        </w:rPr>
        <w:tab/>
        <w:t xml:space="preserve">RESERVED for </w:t>
      </w:r>
      <w:r w:rsidR="00CD7BC1" w:rsidRPr="00CD7BC1">
        <w:rPr>
          <w:sz w:val="22"/>
          <w:szCs w:val="22"/>
        </w:rPr>
        <w:t>Self-Shielded Irradiator and Calibrator Devices</w:t>
      </w:r>
    </w:p>
    <w:p w14:paraId="1ED91CED" w14:textId="024C233D" w:rsidR="00787887" w:rsidRDefault="00787887" w:rsidP="00CD7BC1">
      <w:pPr>
        <w:rPr>
          <w:sz w:val="22"/>
          <w:szCs w:val="22"/>
        </w:rPr>
      </w:pPr>
      <w:r>
        <w:rPr>
          <w:sz w:val="22"/>
          <w:szCs w:val="22"/>
        </w:rPr>
        <w:tab/>
        <w:t>87144</w:t>
      </w:r>
      <w:r>
        <w:rPr>
          <w:sz w:val="22"/>
          <w:szCs w:val="22"/>
        </w:rPr>
        <w:tab/>
      </w:r>
      <w:r>
        <w:rPr>
          <w:sz w:val="22"/>
          <w:szCs w:val="22"/>
        </w:rPr>
        <w:tab/>
        <w:t xml:space="preserve">RESERVED for </w:t>
      </w:r>
      <w:r w:rsidR="00CD7BC1">
        <w:rPr>
          <w:sz w:val="22"/>
          <w:szCs w:val="22"/>
        </w:rPr>
        <w:t>Veterinary Use Programs</w:t>
      </w:r>
    </w:p>
    <w:p w14:paraId="58053EA4" w14:textId="53BCE599" w:rsidR="003C3A98" w:rsidRPr="00751330" w:rsidRDefault="00787887" w:rsidP="00CD7BC1">
      <w:pPr>
        <w:rPr>
          <w:sz w:val="22"/>
          <w:szCs w:val="22"/>
        </w:rPr>
      </w:pPr>
      <w:r>
        <w:rPr>
          <w:sz w:val="22"/>
          <w:szCs w:val="22"/>
        </w:rPr>
        <w:tab/>
      </w:r>
      <w:r w:rsidR="003C3A98" w:rsidRPr="00751330">
        <w:rPr>
          <w:sz w:val="22"/>
          <w:szCs w:val="22"/>
        </w:rPr>
        <w:t>87250</w:t>
      </w:r>
      <w:r w:rsidR="0046094D" w:rsidRPr="00751330">
        <w:rPr>
          <w:sz w:val="22"/>
          <w:szCs w:val="22"/>
        </w:rPr>
        <w:tab/>
      </w:r>
      <w:r w:rsidR="003C3A98"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3" w:name="_Hlk56076070"/>
      <w:r w:rsidR="00540572">
        <w:rPr>
          <w:sz w:val="22"/>
          <w:szCs w:val="22"/>
        </w:rPr>
        <w:t>11/12/20</w:t>
      </w:r>
      <w:r w:rsidR="00A71D36">
        <w:rPr>
          <w:sz w:val="22"/>
          <w:szCs w:val="22"/>
        </w:rPr>
        <w:t xml:space="preserve"> </w:t>
      </w:r>
      <w:bookmarkEnd w:id="83"/>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4" w:name="_Hlk55810312"/>
      <w:r w:rsidR="0094258B">
        <w:rPr>
          <w:sz w:val="22"/>
          <w:szCs w:val="22"/>
        </w:rPr>
        <w:t>11/09/20</w:t>
      </w:r>
      <w:r w:rsidR="00630EF5" w:rsidRPr="00751330">
        <w:rPr>
          <w:sz w:val="22"/>
          <w:szCs w:val="22"/>
        </w:rPr>
        <w:t xml:space="preserve"> </w:t>
      </w:r>
      <w:bookmarkEnd w:id="84"/>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5" w:name="_Hlk57803035"/>
      <w:r w:rsidR="00DB4839">
        <w:rPr>
          <w:sz w:val="22"/>
          <w:szCs w:val="22"/>
        </w:rPr>
        <w:t>12/02/20</w:t>
      </w:r>
      <w:r>
        <w:rPr>
          <w:sz w:val="22"/>
          <w:szCs w:val="22"/>
        </w:rPr>
        <w:t xml:space="preserve"> </w:t>
      </w:r>
      <w:bookmarkEnd w:id="85"/>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lastRenderedPageBreak/>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6" w:name="OLE_LINK1"/>
      <w:bookmarkStart w:id="87"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6"/>
    <w:bookmarkEnd w:id="87"/>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46B4BFE3" w14:textId="118FAC37" w:rsidR="00D079A4"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FCE6A75" w14:textId="5F6DA627" w:rsidR="00D079A4" w:rsidRDefault="00D079A4" w:rsidP="008B6E58">
      <w:pPr>
        <w:ind w:left="2160" w:hanging="1440"/>
        <w:rPr>
          <w:ins w:id="88" w:author="Author"/>
          <w:color w:val="000000"/>
          <w:sz w:val="22"/>
          <w:szCs w:val="22"/>
        </w:rPr>
      </w:pPr>
      <w:ins w:id="89" w:author="Author">
        <w:r>
          <w:rPr>
            <w:color w:val="000000"/>
            <w:sz w:val="22"/>
            <w:szCs w:val="22"/>
          </w:rPr>
          <w:t>89005</w:t>
        </w:r>
        <w:r>
          <w:rPr>
            <w:color w:val="000000"/>
            <w:sz w:val="22"/>
            <w:szCs w:val="22"/>
          </w:rPr>
          <w:tab/>
        </w:r>
        <w:r w:rsidRPr="00D079A4">
          <w:rPr>
            <w:color w:val="000000"/>
            <w:sz w:val="22"/>
            <w:szCs w:val="22"/>
          </w:rPr>
          <w:t>Management Organization and Controls at Uranium Recovery and 11e.(2) Byproduct Material Facilities</w:t>
        </w:r>
        <w:r>
          <w:rPr>
            <w:color w:val="000000"/>
            <w:sz w:val="22"/>
            <w:szCs w:val="22"/>
          </w:rPr>
          <w:t xml:space="preserve"> 10/08/21 (21-034)</w:t>
        </w:r>
      </w:ins>
    </w:p>
    <w:p w14:paraId="56B33E14" w14:textId="070FFF15" w:rsidR="00D079A4" w:rsidRDefault="00D079A4" w:rsidP="008B6E58">
      <w:pPr>
        <w:ind w:left="2160" w:hanging="1440"/>
        <w:rPr>
          <w:ins w:id="90" w:author="Author"/>
          <w:color w:val="000000"/>
          <w:sz w:val="22"/>
          <w:szCs w:val="22"/>
        </w:rPr>
      </w:pPr>
      <w:ins w:id="91" w:author="Author">
        <w:r>
          <w:rPr>
            <w:color w:val="000000"/>
            <w:sz w:val="22"/>
            <w:szCs w:val="22"/>
          </w:rPr>
          <w:t>89010</w:t>
        </w:r>
        <w:r>
          <w:rPr>
            <w:color w:val="000000"/>
            <w:sz w:val="22"/>
            <w:szCs w:val="22"/>
          </w:rPr>
          <w:tab/>
        </w:r>
        <w:r w:rsidRPr="00D079A4">
          <w:rPr>
            <w:color w:val="000000"/>
            <w:sz w:val="22"/>
            <w:szCs w:val="22"/>
          </w:rPr>
          <w:t>Disposal Cell Construction at Uranium Recovery and 11e.(2) Byproduct Material Facilities</w:t>
        </w:r>
        <w:r>
          <w:rPr>
            <w:color w:val="000000"/>
            <w:sz w:val="22"/>
            <w:szCs w:val="22"/>
          </w:rPr>
          <w:t xml:space="preserve"> 10/08/21 (21-034)</w:t>
        </w:r>
      </w:ins>
    </w:p>
    <w:p w14:paraId="605839B5" w14:textId="65A72BCE" w:rsidR="00D079A4" w:rsidRDefault="00D079A4" w:rsidP="008B6E58">
      <w:pPr>
        <w:ind w:left="2160" w:hanging="1440"/>
        <w:rPr>
          <w:ins w:id="92" w:author="Author"/>
          <w:color w:val="000000"/>
          <w:sz w:val="22"/>
          <w:szCs w:val="22"/>
        </w:rPr>
      </w:pPr>
      <w:ins w:id="93" w:author="Author">
        <w:r>
          <w:rPr>
            <w:color w:val="000000"/>
            <w:sz w:val="22"/>
            <w:szCs w:val="22"/>
          </w:rPr>
          <w:t>89015</w:t>
        </w:r>
        <w:r>
          <w:rPr>
            <w:color w:val="000000"/>
            <w:sz w:val="22"/>
            <w:szCs w:val="22"/>
          </w:rPr>
          <w:tab/>
        </w:r>
        <w:r w:rsidRPr="00D079A4">
          <w:rPr>
            <w:color w:val="000000"/>
            <w:sz w:val="22"/>
            <w:szCs w:val="22"/>
          </w:rPr>
          <w:t>Construction and Preoperational Inspection Program at Uranium Recovery and 11e.(2) Byproduct Material Facilities</w:t>
        </w:r>
        <w:r>
          <w:rPr>
            <w:color w:val="000000"/>
            <w:sz w:val="22"/>
            <w:szCs w:val="22"/>
          </w:rPr>
          <w:t xml:space="preserve"> 10/08/21 (21-034)</w:t>
        </w:r>
      </w:ins>
    </w:p>
    <w:p w14:paraId="5CE6AADF" w14:textId="4CA51C7A" w:rsidR="00D079A4" w:rsidRDefault="00D079A4" w:rsidP="008B6E58">
      <w:pPr>
        <w:ind w:left="2160" w:hanging="1440"/>
        <w:rPr>
          <w:ins w:id="94" w:author="Author"/>
          <w:color w:val="000000"/>
          <w:sz w:val="22"/>
          <w:szCs w:val="22"/>
        </w:rPr>
      </w:pPr>
      <w:ins w:id="95" w:author="Author">
        <w:r>
          <w:rPr>
            <w:color w:val="000000"/>
            <w:sz w:val="22"/>
            <w:szCs w:val="22"/>
          </w:rPr>
          <w:t>89020</w:t>
        </w:r>
        <w:r>
          <w:rPr>
            <w:color w:val="000000"/>
            <w:sz w:val="22"/>
            <w:szCs w:val="22"/>
          </w:rPr>
          <w:tab/>
        </w:r>
        <w:r w:rsidRPr="00D079A4">
          <w:rPr>
            <w:color w:val="000000"/>
            <w:sz w:val="22"/>
            <w:szCs w:val="22"/>
          </w:rPr>
          <w:t>Groundwater and Water Management at Uranium Recovery and 11e.(2) Byproduct Material Facilities</w:t>
        </w:r>
        <w:r>
          <w:rPr>
            <w:color w:val="000000"/>
            <w:sz w:val="22"/>
            <w:szCs w:val="22"/>
          </w:rPr>
          <w:t xml:space="preserve"> 10/08/21 (21-034)</w:t>
        </w:r>
      </w:ins>
    </w:p>
    <w:p w14:paraId="269F4C84" w14:textId="0D60F9B0" w:rsidR="00D079A4" w:rsidRDefault="00D079A4" w:rsidP="008B6E58">
      <w:pPr>
        <w:ind w:left="2160" w:hanging="1440"/>
        <w:rPr>
          <w:ins w:id="96" w:author="Author"/>
          <w:color w:val="000000"/>
          <w:sz w:val="22"/>
          <w:szCs w:val="22"/>
        </w:rPr>
      </w:pPr>
      <w:ins w:id="97" w:author="Author">
        <w:r>
          <w:rPr>
            <w:color w:val="000000"/>
            <w:sz w:val="22"/>
            <w:szCs w:val="22"/>
          </w:rPr>
          <w:t>89030</w:t>
        </w:r>
        <w:r>
          <w:rPr>
            <w:color w:val="000000"/>
            <w:sz w:val="22"/>
            <w:szCs w:val="22"/>
          </w:rPr>
          <w:tab/>
        </w:r>
        <w:r w:rsidRPr="00D079A4">
          <w:rPr>
            <w:color w:val="000000"/>
            <w:sz w:val="22"/>
            <w:szCs w:val="22"/>
          </w:rPr>
          <w:t>Radiation Protection at Uranium Recovery and 11e.(2) Byproduct Material Facilities</w:t>
        </w:r>
        <w:r>
          <w:rPr>
            <w:color w:val="000000"/>
            <w:sz w:val="22"/>
            <w:szCs w:val="22"/>
          </w:rPr>
          <w:t xml:space="preserve"> 10/08/21 (21-034)</w:t>
        </w:r>
      </w:ins>
    </w:p>
    <w:p w14:paraId="778029C0" w14:textId="26D98802" w:rsidR="00D079A4" w:rsidRDefault="00D079A4" w:rsidP="008B6E58">
      <w:pPr>
        <w:ind w:left="2160" w:hanging="1440"/>
        <w:rPr>
          <w:ins w:id="98" w:author="Author"/>
          <w:color w:val="000000"/>
          <w:sz w:val="22"/>
          <w:szCs w:val="22"/>
        </w:rPr>
      </w:pPr>
      <w:ins w:id="99" w:author="Author">
        <w:r>
          <w:rPr>
            <w:color w:val="000000"/>
            <w:sz w:val="22"/>
            <w:szCs w:val="22"/>
          </w:rPr>
          <w:t>89035</w:t>
        </w:r>
        <w:r>
          <w:rPr>
            <w:color w:val="000000"/>
            <w:sz w:val="22"/>
            <w:szCs w:val="22"/>
          </w:rPr>
          <w:tab/>
        </w:r>
        <w:r w:rsidRPr="00D079A4">
          <w:rPr>
            <w:color w:val="000000"/>
            <w:sz w:val="22"/>
            <w:szCs w:val="22"/>
          </w:rPr>
          <w:t>Radioactive Waste Management and Transportation at Uranium Recovery and 11e.(2) Byproduct Material Facilities</w:t>
        </w:r>
        <w:r>
          <w:rPr>
            <w:color w:val="000000"/>
            <w:sz w:val="22"/>
            <w:szCs w:val="22"/>
          </w:rPr>
          <w:t xml:space="preserve"> 10/08/21 (21-034)</w:t>
        </w:r>
      </w:ins>
    </w:p>
    <w:p w14:paraId="70278BD5" w14:textId="7054954D" w:rsidR="00D079A4" w:rsidRDefault="00D079A4" w:rsidP="008B6E58">
      <w:pPr>
        <w:ind w:left="2160" w:hanging="1440"/>
        <w:rPr>
          <w:ins w:id="100" w:author="Author"/>
          <w:color w:val="000000"/>
          <w:sz w:val="22"/>
          <w:szCs w:val="22"/>
        </w:rPr>
      </w:pPr>
      <w:ins w:id="101" w:author="Author">
        <w:r>
          <w:rPr>
            <w:color w:val="000000"/>
            <w:sz w:val="22"/>
            <w:szCs w:val="22"/>
          </w:rPr>
          <w:t>89045</w:t>
        </w:r>
        <w:r>
          <w:rPr>
            <w:color w:val="000000"/>
            <w:sz w:val="22"/>
            <w:szCs w:val="22"/>
          </w:rPr>
          <w:tab/>
        </w:r>
        <w:r w:rsidRPr="00D079A4">
          <w:rPr>
            <w:color w:val="000000"/>
            <w:sz w:val="22"/>
            <w:szCs w:val="22"/>
          </w:rPr>
          <w:t>Effluent Control and Environmental Protection at Uranium Recovery and 11e.(2) Byproduct Material Facilities</w:t>
        </w:r>
        <w:r>
          <w:rPr>
            <w:color w:val="000000"/>
            <w:sz w:val="22"/>
            <w:szCs w:val="22"/>
          </w:rPr>
          <w:t xml:space="preserve"> 10/08/21 (21-034)</w:t>
        </w:r>
      </w:ins>
    </w:p>
    <w:p w14:paraId="3583E6B7" w14:textId="62EFF38B" w:rsidR="00D079A4" w:rsidRDefault="00D079A4" w:rsidP="008B6E58">
      <w:pPr>
        <w:ind w:left="2160" w:hanging="1440"/>
        <w:rPr>
          <w:color w:val="000000"/>
          <w:sz w:val="22"/>
          <w:szCs w:val="22"/>
        </w:rPr>
      </w:pPr>
      <w:ins w:id="102" w:author="Author">
        <w:r>
          <w:rPr>
            <w:color w:val="000000"/>
            <w:sz w:val="22"/>
            <w:szCs w:val="22"/>
          </w:rPr>
          <w:t>89050</w:t>
        </w:r>
        <w:r>
          <w:rPr>
            <w:color w:val="000000"/>
            <w:sz w:val="22"/>
            <w:szCs w:val="22"/>
          </w:rPr>
          <w:tab/>
        </w:r>
        <w:r w:rsidRPr="00D079A4">
          <w:rPr>
            <w:color w:val="000000"/>
            <w:sz w:val="22"/>
            <w:szCs w:val="22"/>
          </w:rPr>
          <w:t>Emergency Preparedness and Fire Protection at Uranium Recovery and 11e.(2) Byproduct Material Facilities</w:t>
        </w:r>
        <w:r>
          <w:rPr>
            <w:color w:val="000000"/>
            <w:sz w:val="22"/>
            <w:szCs w:val="22"/>
          </w:rPr>
          <w:t xml:space="preserve"> 10/08/21 (21-034)</w:t>
        </w:r>
      </w:ins>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lastRenderedPageBreak/>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103"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103"/>
      <w:r w:rsidR="00172936" w:rsidRPr="00172936">
        <w:rPr>
          <w:sz w:val="22"/>
          <w:szCs w:val="22"/>
        </w:rPr>
        <w:t xml:space="preserve"> </w:t>
      </w:r>
      <w:bookmarkStart w:id="104"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104"/>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467FC795"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Follow</w:t>
      </w:r>
      <w:r w:rsidR="00843308">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C81D6B">
        <w:rPr>
          <w:sz w:val="22"/>
          <w:szCs w:val="22"/>
        </w:rPr>
        <w:t>09/16/21 (21-031)</w:t>
      </w:r>
    </w:p>
    <w:p w14:paraId="15DE5C16" w14:textId="4183880F"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w:t>
      </w:r>
      <w:r w:rsidR="00DA00CE">
        <w:rPr>
          <w:sz w:val="22"/>
          <w:szCs w:val="22"/>
        </w:rPr>
        <w:t>-U</w:t>
      </w:r>
      <w:r w:rsidRPr="00751330">
        <w:rPr>
          <w:sz w:val="22"/>
          <w:szCs w:val="22"/>
        </w:rPr>
        <w:t xml:space="preserve">p Inspection for </w:t>
      </w:r>
      <w:r w:rsidR="00DA00CE">
        <w:rPr>
          <w:sz w:val="22"/>
          <w:szCs w:val="22"/>
        </w:rPr>
        <w:t xml:space="preserve">One Severity Level III and </w:t>
      </w:r>
      <w:r w:rsidR="00981355">
        <w:rPr>
          <w:sz w:val="22"/>
          <w:szCs w:val="22"/>
        </w:rPr>
        <w:t xml:space="preserve">Two </w:t>
      </w:r>
      <w:r w:rsidRPr="00751330">
        <w:rPr>
          <w:sz w:val="22"/>
          <w:szCs w:val="22"/>
        </w:rPr>
        <w:t xml:space="preserve">Severity Level </w:t>
      </w:r>
      <w:r w:rsidR="006A3DC6" w:rsidRPr="00751330">
        <w:rPr>
          <w:sz w:val="22"/>
          <w:szCs w:val="22"/>
        </w:rPr>
        <w:t>IV</w:t>
      </w:r>
      <w:r w:rsidRPr="00751330">
        <w:rPr>
          <w:sz w:val="22"/>
          <w:szCs w:val="22"/>
        </w:rPr>
        <w:t xml:space="preserve"> Traditional Enforcement Violations </w:t>
      </w:r>
      <w:r w:rsidR="00981355">
        <w:rPr>
          <w:sz w:val="22"/>
          <w:szCs w:val="22"/>
        </w:rPr>
        <w:t>or for Three or More Se</w:t>
      </w:r>
      <w:r w:rsidR="00311CC9">
        <w:rPr>
          <w:sz w:val="22"/>
          <w:szCs w:val="22"/>
        </w:rPr>
        <w:t xml:space="preserve">verity Level IV Traditional Enforcement Violations </w:t>
      </w:r>
      <w:r w:rsidRPr="00751330">
        <w:rPr>
          <w:sz w:val="22"/>
          <w:szCs w:val="22"/>
        </w:rPr>
        <w:t>in the Same Area i</w:t>
      </w:r>
      <w:r w:rsidR="00056B97">
        <w:rPr>
          <w:sz w:val="22"/>
          <w:szCs w:val="22"/>
        </w:rPr>
        <w:t>n</w:t>
      </w:r>
      <w:r w:rsidRPr="00751330">
        <w:rPr>
          <w:sz w:val="22"/>
          <w:szCs w:val="22"/>
        </w:rPr>
        <w:t xml:space="preserve"> a 12-Month Period</w:t>
      </w:r>
      <w:r w:rsidR="003C00D0">
        <w:rPr>
          <w:sz w:val="22"/>
          <w:szCs w:val="22"/>
        </w:rPr>
        <w:t xml:space="preserve"> </w:t>
      </w:r>
    </w:p>
    <w:p w14:paraId="0E7F6D58" w14:textId="0FEF76BB"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C81D6B">
        <w:rPr>
          <w:sz w:val="22"/>
          <w:szCs w:val="22"/>
        </w:rPr>
        <w:t>09/16/21 (21-031)</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CC62D8" w14:textId="77777777" w:rsidR="00C14426" w:rsidRDefault="00C144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05" w:author="Author"/>
          <w:sz w:val="22"/>
          <w:szCs w:val="22"/>
        </w:rPr>
      </w:pPr>
    </w:p>
    <w:p w14:paraId="021172C8" w14:textId="77777777" w:rsidR="00C14426" w:rsidRDefault="00C144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06" w:author="Author"/>
          <w:sz w:val="22"/>
          <w:szCs w:val="22"/>
        </w:rPr>
      </w:pPr>
    </w:p>
    <w:p w14:paraId="3750D9F0" w14:textId="7FF8ACFD"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BB94697" w:rsidR="00BC6227" w:rsidRDefault="00116C7A" w:rsidP="008B6E58">
      <w:pPr>
        <w:ind w:left="1440" w:firstLine="720"/>
        <w:rPr>
          <w:sz w:val="22"/>
          <w:szCs w:val="22"/>
        </w:rPr>
      </w:pPr>
      <w:r>
        <w:rPr>
          <w:sz w:val="22"/>
          <w:szCs w:val="22"/>
        </w:rPr>
        <w:t>07/</w:t>
      </w:r>
      <w:r w:rsidR="0049791C">
        <w:rPr>
          <w:sz w:val="22"/>
          <w:szCs w:val="22"/>
        </w:rPr>
        <w:t>14</w:t>
      </w:r>
      <w:r>
        <w:rPr>
          <w:sz w:val="22"/>
          <w:szCs w:val="22"/>
        </w:rPr>
        <w:t>/</w:t>
      </w:r>
      <w:r w:rsidR="0049791C">
        <w:rPr>
          <w:sz w:val="22"/>
          <w:szCs w:val="22"/>
        </w:rPr>
        <w:t>21</w:t>
      </w:r>
      <w:r>
        <w:rPr>
          <w:sz w:val="22"/>
          <w:szCs w:val="22"/>
        </w:rPr>
        <w:t xml:space="preserve"> (</w:t>
      </w:r>
      <w:r w:rsidR="006F211E">
        <w:rPr>
          <w:sz w:val="22"/>
          <w:szCs w:val="22"/>
        </w:rPr>
        <w:t>21-024</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1DD8F30C"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 xml:space="preserve">Supplemental Inspection </w:t>
      </w:r>
      <w:r w:rsidR="00C94C2C">
        <w:rPr>
          <w:sz w:val="22"/>
          <w:szCs w:val="22"/>
        </w:rPr>
        <w:t>Response to Action Matrix Column 2</w:t>
      </w:r>
      <w:r w:rsidR="00975523">
        <w:rPr>
          <w:sz w:val="22"/>
          <w:szCs w:val="22"/>
        </w:rPr>
        <w:t xml:space="preserve"> (Regulatory Response) Inputs</w:t>
      </w:r>
      <w:r w:rsidR="00C94C2C">
        <w:rPr>
          <w:sz w:val="22"/>
          <w:szCs w:val="22"/>
        </w:rPr>
        <w:t xml:space="preserve"> </w:t>
      </w:r>
      <w:bookmarkStart w:id="107" w:name="_Hlk54176145"/>
      <w:r w:rsidR="0083121C">
        <w:rPr>
          <w:sz w:val="22"/>
          <w:szCs w:val="22"/>
        </w:rPr>
        <w:t>08/19/2021</w:t>
      </w:r>
      <w:r w:rsidR="001203A7">
        <w:rPr>
          <w:sz w:val="22"/>
          <w:szCs w:val="22"/>
        </w:rPr>
        <w:t xml:space="preserve"> </w:t>
      </w:r>
      <w:bookmarkEnd w:id="107"/>
      <w:r w:rsidR="001203A7">
        <w:rPr>
          <w:sz w:val="22"/>
          <w:szCs w:val="22"/>
        </w:rPr>
        <w:t>(</w:t>
      </w:r>
      <w:r w:rsidR="0035196B">
        <w:rPr>
          <w:sz w:val="22"/>
          <w:szCs w:val="22"/>
        </w:rPr>
        <w:t>2</w:t>
      </w:r>
      <w:r w:rsidR="0083121C">
        <w:rPr>
          <w:sz w:val="22"/>
          <w:szCs w:val="22"/>
        </w:rPr>
        <w:t>1</w:t>
      </w:r>
      <w:r w:rsidR="0035196B">
        <w:rPr>
          <w:sz w:val="22"/>
          <w:szCs w:val="22"/>
        </w:rPr>
        <w:t>-0</w:t>
      </w:r>
      <w:r w:rsidR="00EB5256">
        <w:rPr>
          <w:sz w:val="22"/>
          <w:szCs w:val="22"/>
        </w:rPr>
        <w:t>28</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108"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108"/>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ED0B028"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702DD5A" w14:textId="77777777" w:rsidR="00747631" w:rsidRDefault="007476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B000A2B" w14:textId="77777777" w:rsidR="00C14426" w:rsidRDefault="00C144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09" w:author="Author"/>
          <w:sz w:val="22"/>
          <w:szCs w:val="22"/>
        </w:rPr>
      </w:pPr>
    </w:p>
    <w:p w14:paraId="48FDAD49" w14:textId="726D0259"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lastRenderedPageBreak/>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headerReference w:type="even" r:id="rId11"/>
          <w:headerReference w:type="default" r:id="rId12"/>
          <w:footerReference w:type="even" r:id="rId13"/>
          <w:footerReference w:type="default" r:id="rId14"/>
          <w:headerReference w:type="first" r:id="rId15"/>
          <w:footerReference w:type="first" r:id="rId16"/>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7"/>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7C5BC" w14:textId="77777777" w:rsidR="009A2572" w:rsidRDefault="009A2572">
      <w:r>
        <w:separator/>
      </w:r>
    </w:p>
  </w:endnote>
  <w:endnote w:type="continuationSeparator" w:id="0">
    <w:p w14:paraId="0365B7A9" w14:textId="77777777" w:rsidR="009A2572" w:rsidRDefault="009A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CD90D" w14:textId="77777777" w:rsidR="000E671A" w:rsidRDefault="000E67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1A422651" w:rsidR="009A2572" w:rsidRPr="004F642F" w:rsidRDefault="000E671A"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9A2572">
          <w:rPr>
            <w:sz w:val="22"/>
            <w:szCs w:val="22"/>
          </w:rPr>
          <w:t>Issue Date</w:t>
        </w:r>
        <w:r w:rsidR="009A2572" w:rsidRPr="00E05B12">
          <w:rPr>
            <w:sz w:val="22"/>
            <w:szCs w:val="22"/>
          </w:rPr>
          <w:t xml:space="preserve">:  </w:t>
        </w:r>
        <w:r w:rsidR="009A2572">
          <w:rPr>
            <w:sz w:val="22"/>
            <w:szCs w:val="22"/>
          </w:rPr>
          <w:t>10/</w:t>
        </w:r>
        <w:r>
          <w:rPr>
            <w:sz w:val="22"/>
            <w:szCs w:val="22"/>
          </w:rPr>
          <w:t>12</w:t>
        </w:r>
        <w:r w:rsidR="009A2572" w:rsidRPr="00E05B12">
          <w:rPr>
            <w:sz w:val="22"/>
            <w:szCs w:val="22"/>
          </w:rPr>
          <w:t>/21</w:t>
        </w:r>
        <w:r w:rsidR="009A2572">
          <w:rPr>
            <w:sz w:val="22"/>
            <w:szCs w:val="22"/>
          </w:rPr>
          <w:tab/>
        </w:r>
        <w:r w:rsidR="009A2572" w:rsidRPr="00541CAC">
          <w:rPr>
            <w:sz w:val="22"/>
            <w:szCs w:val="22"/>
          </w:rPr>
          <w:fldChar w:fldCharType="begin"/>
        </w:r>
        <w:r w:rsidR="009A2572" w:rsidRPr="00541CAC">
          <w:rPr>
            <w:sz w:val="22"/>
            <w:szCs w:val="22"/>
          </w:rPr>
          <w:instrText xml:space="preserve"> PAGE   \* MERGEFORMAT </w:instrText>
        </w:r>
        <w:r w:rsidR="009A2572" w:rsidRPr="00541CAC">
          <w:rPr>
            <w:sz w:val="22"/>
            <w:szCs w:val="22"/>
          </w:rPr>
          <w:fldChar w:fldCharType="separate"/>
        </w:r>
        <w:r w:rsidR="009A2572" w:rsidRPr="00541CAC">
          <w:rPr>
            <w:sz w:val="22"/>
            <w:szCs w:val="22"/>
          </w:rPr>
          <w:t>1</w:t>
        </w:r>
        <w:r w:rsidR="009A2572" w:rsidRPr="00541CAC">
          <w:rPr>
            <w:sz w:val="22"/>
            <w:szCs w:val="22"/>
          </w:rPr>
          <w:fldChar w:fldCharType="end"/>
        </w:r>
      </w:sdtContent>
    </w:sdt>
    <w:r w:rsidR="009A2572">
      <w:rPr>
        <w:sz w:val="22"/>
        <w:szCs w:val="22"/>
      </w:rPr>
      <w:tab/>
      <w:t>TABLE OF CONTENTS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9A2572" w:rsidRPr="0051050B" w:rsidRDefault="000E671A"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9A2572">
          <w:rPr>
            <w:sz w:val="22"/>
            <w:szCs w:val="22"/>
          </w:rPr>
          <w:t>Issue Date</w:t>
        </w:r>
        <w:r w:rsidR="009A2572" w:rsidRPr="00DF2973">
          <w:rPr>
            <w:sz w:val="22"/>
            <w:szCs w:val="22"/>
          </w:rPr>
          <w:t xml:space="preserve">:  </w:t>
        </w:r>
        <w:r w:rsidR="009A2572">
          <w:rPr>
            <w:sz w:val="22"/>
            <w:szCs w:val="22"/>
          </w:rPr>
          <w:t>01/06/2021</w:t>
        </w:r>
        <w:r w:rsidR="009A2572">
          <w:rPr>
            <w:sz w:val="22"/>
            <w:szCs w:val="22"/>
          </w:rPr>
          <w:tab/>
        </w:r>
        <w:r w:rsidR="009A2572" w:rsidRPr="00541CAC">
          <w:rPr>
            <w:sz w:val="22"/>
            <w:szCs w:val="22"/>
          </w:rPr>
          <w:fldChar w:fldCharType="begin"/>
        </w:r>
        <w:r w:rsidR="009A2572" w:rsidRPr="00541CAC">
          <w:rPr>
            <w:sz w:val="22"/>
            <w:szCs w:val="22"/>
          </w:rPr>
          <w:instrText xml:space="preserve"> PAGE   \* MERGEFORMAT </w:instrText>
        </w:r>
        <w:r w:rsidR="009A2572" w:rsidRPr="00541CAC">
          <w:rPr>
            <w:sz w:val="22"/>
            <w:szCs w:val="22"/>
          </w:rPr>
          <w:fldChar w:fldCharType="separate"/>
        </w:r>
        <w:r w:rsidR="009A2572">
          <w:rPr>
            <w:sz w:val="22"/>
            <w:szCs w:val="22"/>
          </w:rPr>
          <w:t>34</w:t>
        </w:r>
        <w:r w:rsidR="009A2572" w:rsidRPr="00541CAC">
          <w:rPr>
            <w:sz w:val="22"/>
            <w:szCs w:val="22"/>
          </w:rPr>
          <w:fldChar w:fldCharType="end"/>
        </w:r>
      </w:sdtContent>
    </w:sdt>
    <w:r w:rsidR="009A2572">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6EBFD" w14:textId="77777777" w:rsidR="009A2572" w:rsidRDefault="009A2572">
      <w:r>
        <w:separator/>
      </w:r>
    </w:p>
  </w:footnote>
  <w:footnote w:type="continuationSeparator" w:id="0">
    <w:p w14:paraId="4E4C5F51" w14:textId="77777777" w:rsidR="009A2572" w:rsidRDefault="009A2572">
      <w:r>
        <w:continuationSeparator/>
      </w:r>
    </w:p>
  </w:footnote>
  <w:footnote w:id="1">
    <w:p w14:paraId="3D1AF7D0" w14:textId="77777777" w:rsidR="009A2572" w:rsidRPr="00816E97" w:rsidRDefault="009A2572"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9A2572" w:rsidRPr="00816E97" w:rsidRDefault="009A2572"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65D81" w14:textId="77777777" w:rsidR="000E671A" w:rsidRDefault="000E67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01618" w14:textId="77777777" w:rsidR="000E671A" w:rsidRDefault="000E67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87824" w14:textId="77777777" w:rsidR="000E671A" w:rsidRDefault="000E671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9A2572" w:rsidRDefault="009A2572">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characterSpacingControl w:val="doNotCompress"/>
  <w:hdrShapeDefaults>
    <o:shapedefaults v:ext="edit" spidmax="102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344F"/>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6B44"/>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6B97"/>
    <w:rsid w:val="00057818"/>
    <w:rsid w:val="0005790F"/>
    <w:rsid w:val="00057CC1"/>
    <w:rsid w:val="000604DA"/>
    <w:rsid w:val="00060C94"/>
    <w:rsid w:val="00062CB9"/>
    <w:rsid w:val="00063BF5"/>
    <w:rsid w:val="0006410C"/>
    <w:rsid w:val="000645B2"/>
    <w:rsid w:val="000648BC"/>
    <w:rsid w:val="00065ABE"/>
    <w:rsid w:val="0006600C"/>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497D"/>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671A"/>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2147"/>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87E92"/>
    <w:rsid w:val="00190119"/>
    <w:rsid w:val="001901CD"/>
    <w:rsid w:val="00194E9D"/>
    <w:rsid w:val="00194ECF"/>
    <w:rsid w:val="0019592D"/>
    <w:rsid w:val="0019751D"/>
    <w:rsid w:val="00197F88"/>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8FA"/>
    <w:rsid w:val="001C3E7B"/>
    <w:rsid w:val="001C4724"/>
    <w:rsid w:val="001C5C54"/>
    <w:rsid w:val="001C666C"/>
    <w:rsid w:val="001C6E99"/>
    <w:rsid w:val="001C76F0"/>
    <w:rsid w:val="001D023D"/>
    <w:rsid w:val="001D109A"/>
    <w:rsid w:val="001D16B8"/>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AFB"/>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01A"/>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6F3C"/>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055"/>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7AB"/>
    <w:rsid w:val="00305AB7"/>
    <w:rsid w:val="003072DC"/>
    <w:rsid w:val="00307D9E"/>
    <w:rsid w:val="00310BCB"/>
    <w:rsid w:val="00311A0D"/>
    <w:rsid w:val="00311CC9"/>
    <w:rsid w:val="00312FB6"/>
    <w:rsid w:val="00313178"/>
    <w:rsid w:val="00315903"/>
    <w:rsid w:val="0031799C"/>
    <w:rsid w:val="00320208"/>
    <w:rsid w:val="003207BB"/>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539"/>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6A7B"/>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94D"/>
    <w:rsid w:val="003D0E50"/>
    <w:rsid w:val="003D17F7"/>
    <w:rsid w:val="003D2DA0"/>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E7F29"/>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3B3"/>
    <w:rsid w:val="00443497"/>
    <w:rsid w:val="0044557F"/>
    <w:rsid w:val="00446767"/>
    <w:rsid w:val="00446D11"/>
    <w:rsid w:val="004470CF"/>
    <w:rsid w:val="00447F52"/>
    <w:rsid w:val="004502F3"/>
    <w:rsid w:val="004507C6"/>
    <w:rsid w:val="004523ED"/>
    <w:rsid w:val="00453AD5"/>
    <w:rsid w:val="00453D2F"/>
    <w:rsid w:val="0045400E"/>
    <w:rsid w:val="00455606"/>
    <w:rsid w:val="004576A1"/>
    <w:rsid w:val="00457BC7"/>
    <w:rsid w:val="0046016D"/>
    <w:rsid w:val="004604B2"/>
    <w:rsid w:val="0046094D"/>
    <w:rsid w:val="0046174F"/>
    <w:rsid w:val="00461AC1"/>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9791C"/>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29B"/>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5E9F"/>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5DBA"/>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3E6E"/>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5B1E"/>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39E"/>
    <w:rsid w:val="005D7E51"/>
    <w:rsid w:val="005D7E9D"/>
    <w:rsid w:val="005E09B3"/>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6888"/>
    <w:rsid w:val="00606B06"/>
    <w:rsid w:val="006070F1"/>
    <w:rsid w:val="00607301"/>
    <w:rsid w:val="00607A2D"/>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2B6"/>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3EF4"/>
    <w:rsid w:val="006C4563"/>
    <w:rsid w:val="006D11AA"/>
    <w:rsid w:val="006D3A1B"/>
    <w:rsid w:val="006D3C91"/>
    <w:rsid w:val="006D4869"/>
    <w:rsid w:val="006D5AB3"/>
    <w:rsid w:val="006D5C65"/>
    <w:rsid w:val="006D7470"/>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11E"/>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45DA"/>
    <w:rsid w:val="00725378"/>
    <w:rsid w:val="007256A8"/>
    <w:rsid w:val="0072586A"/>
    <w:rsid w:val="00725AF1"/>
    <w:rsid w:val="007268AA"/>
    <w:rsid w:val="0072743E"/>
    <w:rsid w:val="007278A9"/>
    <w:rsid w:val="00727D2D"/>
    <w:rsid w:val="00733507"/>
    <w:rsid w:val="00733F7F"/>
    <w:rsid w:val="007347A7"/>
    <w:rsid w:val="00734F28"/>
    <w:rsid w:val="0073592F"/>
    <w:rsid w:val="00736DC0"/>
    <w:rsid w:val="007378DC"/>
    <w:rsid w:val="007402C0"/>
    <w:rsid w:val="00740966"/>
    <w:rsid w:val="00740ED0"/>
    <w:rsid w:val="00741727"/>
    <w:rsid w:val="007446CE"/>
    <w:rsid w:val="0074579D"/>
    <w:rsid w:val="00746470"/>
    <w:rsid w:val="00747631"/>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887"/>
    <w:rsid w:val="00787B05"/>
    <w:rsid w:val="00787D36"/>
    <w:rsid w:val="00787D65"/>
    <w:rsid w:val="007902CB"/>
    <w:rsid w:val="007906C8"/>
    <w:rsid w:val="007938D3"/>
    <w:rsid w:val="00794A8C"/>
    <w:rsid w:val="00794DF8"/>
    <w:rsid w:val="007951D6"/>
    <w:rsid w:val="00796236"/>
    <w:rsid w:val="00796B13"/>
    <w:rsid w:val="00797FAC"/>
    <w:rsid w:val="007A09D3"/>
    <w:rsid w:val="007A0BC5"/>
    <w:rsid w:val="007A0E83"/>
    <w:rsid w:val="007A10F1"/>
    <w:rsid w:val="007A1679"/>
    <w:rsid w:val="007A1829"/>
    <w:rsid w:val="007A2B3D"/>
    <w:rsid w:val="007A39F8"/>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42D8"/>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21C"/>
    <w:rsid w:val="0083198F"/>
    <w:rsid w:val="00831EB4"/>
    <w:rsid w:val="00832429"/>
    <w:rsid w:val="00832884"/>
    <w:rsid w:val="00832CA2"/>
    <w:rsid w:val="0083508D"/>
    <w:rsid w:val="0083563D"/>
    <w:rsid w:val="00836338"/>
    <w:rsid w:val="00836622"/>
    <w:rsid w:val="0083680D"/>
    <w:rsid w:val="008378AC"/>
    <w:rsid w:val="0084260B"/>
    <w:rsid w:val="00843308"/>
    <w:rsid w:val="00843873"/>
    <w:rsid w:val="00843F05"/>
    <w:rsid w:val="00844100"/>
    <w:rsid w:val="008448A9"/>
    <w:rsid w:val="0084512E"/>
    <w:rsid w:val="008452CA"/>
    <w:rsid w:val="008459F7"/>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66FED"/>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270"/>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3C9"/>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C8E"/>
    <w:rsid w:val="008E5F38"/>
    <w:rsid w:val="008E670F"/>
    <w:rsid w:val="008E76D6"/>
    <w:rsid w:val="008F0D78"/>
    <w:rsid w:val="008F1D24"/>
    <w:rsid w:val="008F1F6A"/>
    <w:rsid w:val="008F2A3D"/>
    <w:rsid w:val="008F4FF6"/>
    <w:rsid w:val="008F7B81"/>
    <w:rsid w:val="008F7D99"/>
    <w:rsid w:val="009001C1"/>
    <w:rsid w:val="00901020"/>
    <w:rsid w:val="009012B2"/>
    <w:rsid w:val="009024C0"/>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08B"/>
    <w:rsid w:val="009162D3"/>
    <w:rsid w:val="00916601"/>
    <w:rsid w:val="009167AA"/>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4D55"/>
    <w:rsid w:val="0095548E"/>
    <w:rsid w:val="00956974"/>
    <w:rsid w:val="00956BEC"/>
    <w:rsid w:val="00957FE4"/>
    <w:rsid w:val="0096017B"/>
    <w:rsid w:val="00960315"/>
    <w:rsid w:val="009624F2"/>
    <w:rsid w:val="00962684"/>
    <w:rsid w:val="00962CEE"/>
    <w:rsid w:val="00965196"/>
    <w:rsid w:val="00966FD0"/>
    <w:rsid w:val="0097045F"/>
    <w:rsid w:val="009724F3"/>
    <w:rsid w:val="00972AB9"/>
    <w:rsid w:val="00972BFE"/>
    <w:rsid w:val="009749BA"/>
    <w:rsid w:val="00975155"/>
    <w:rsid w:val="00975523"/>
    <w:rsid w:val="00975A05"/>
    <w:rsid w:val="00975D3B"/>
    <w:rsid w:val="00976BFA"/>
    <w:rsid w:val="00976CE1"/>
    <w:rsid w:val="0098014E"/>
    <w:rsid w:val="00981355"/>
    <w:rsid w:val="009816BF"/>
    <w:rsid w:val="00981975"/>
    <w:rsid w:val="009829AB"/>
    <w:rsid w:val="00982D91"/>
    <w:rsid w:val="00982EC3"/>
    <w:rsid w:val="009833E8"/>
    <w:rsid w:val="0098354B"/>
    <w:rsid w:val="0098358E"/>
    <w:rsid w:val="00985E39"/>
    <w:rsid w:val="009869FA"/>
    <w:rsid w:val="0098728E"/>
    <w:rsid w:val="0099109C"/>
    <w:rsid w:val="00992B58"/>
    <w:rsid w:val="00992D1F"/>
    <w:rsid w:val="00992D3A"/>
    <w:rsid w:val="00992F80"/>
    <w:rsid w:val="009933A1"/>
    <w:rsid w:val="00993F0B"/>
    <w:rsid w:val="00994282"/>
    <w:rsid w:val="009950BC"/>
    <w:rsid w:val="00996149"/>
    <w:rsid w:val="00996B4A"/>
    <w:rsid w:val="00997CC6"/>
    <w:rsid w:val="009A0DCA"/>
    <w:rsid w:val="009A1F88"/>
    <w:rsid w:val="009A2572"/>
    <w:rsid w:val="009A374D"/>
    <w:rsid w:val="009A3819"/>
    <w:rsid w:val="009A3A12"/>
    <w:rsid w:val="009A3AFE"/>
    <w:rsid w:val="009A435B"/>
    <w:rsid w:val="009B1111"/>
    <w:rsid w:val="009B1FD8"/>
    <w:rsid w:val="009B2850"/>
    <w:rsid w:val="009B2BE7"/>
    <w:rsid w:val="009B2C3E"/>
    <w:rsid w:val="009B325B"/>
    <w:rsid w:val="009B34A9"/>
    <w:rsid w:val="009B3A27"/>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0B3"/>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3E38"/>
    <w:rsid w:val="00A04812"/>
    <w:rsid w:val="00A0559A"/>
    <w:rsid w:val="00A059D4"/>
    <w:rsid w:val="00A05F75"/>
    <w:rsid w:val="00A06406"/>
    <w:rsid w:val="00A10CA8"/>
    <w:rsid w:val="00A1101C"/>
    <w:rsid w:val="00A1141C"/>
    <w:rsid w:val="00A119C0"/>
    <w:rsid w:val="00A130D3"/>
    <w:rsid w:val="00A153BE"/>
    <w:rsid w:val="00A15879"/>
    <w:rsid w:val="00A15F7A"/>
    <w:rsid w:val="00A1748F"/>
    <w:rsid w:val="00A17EB6"/>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47392"/>
    <w:rsid w:val="00A52A9E"/>
    <w:rsid w:val="00A52FD1"/>
    <w:rsid w:val="00A53D6A"/>
    <w:rsid w:val="00A545FE"/>
    <w:rsid w:val="00A54E88"/>
    <w:rsid w:val="00A576DE"/>
    <w:rsid w:val="00A57EF0"/>
    <w:rsid w:val="00A60415"/>
    <w:rsid w:val="00A6088C"/>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6B3B"/>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2809"/>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4446"/>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1483"/>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26A"/>
    <w:rsid w:val="00BD473E"/>
    <w:rsid w:val="00BD4DC8"/>
    <w:rsid w:val="00BD58CD"/>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235"/>
    <w:rsid w:val="00C10565"/>
    <w:rsid w:val="00C113F3"/>
    <w:rsid w:val="00C12C78"/>
    <w:rsid w:val="00C130DE"/>
    <w:rsid w:val="00C134A0"/>
    <w:rsid w:val="00C140F3"/>
    <w:rsid w:val="00C14331"/>
    <w:rsid w:val="00C14426"/>
    <w:rsid w:val="00C1458F"/>
    <w:rsid w:val="00C1528B"/>
    <w:rsid w:val="00C165E9"/>
    <w:rsid w:val="00C1675E"/>
    <w:rsid w:val="00C167A6"/>
    <w:rsid w:val="00C21600"/>
    <w:rsid w:val="00C21A67"/>
    <w:rsid w:val="00C2268F"/>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1274"/>
    <w:rsid w:val="00C73A22"/>
    <w:rsid w:val="00C74F90"/>
    <w:rsid w:val="00C7542A"/>
    <w:rsid w:val="00C766F8"/>
    <w:rsid w:val="00C77135"/>
    <w:rsid w:val="00C77A7F"/>
    <w:rsid w:val="00C77C64"/>
    <w:rsid w:val="00C77D70"/>
    <w:rsid w:val="00C8156C"/>
    <w:rsid w:val="00C8186E"/>
    <w:rsid w:val="00C81D6B"/>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4C2C"/>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153"/>
    <w:rsid w:val="00CB236D"/>
    <w:rsid w:val="00CB2868"/>
    <w:rsid w:val="00CB3491"/>
    <w:rsid w:val="00CB4560"/>
    <w:rsid w:val="00CB5007"/>
    <w:rsid w:val="00CB507D"/>
    <w:rsid w:val="00CB53EF"/>
    <w:rsid w:val="00CB5CBF"/>
    <w:rsid w:val="00CB5E04"/>
    <w:rsid w:val="00CB5EA4"/>
    <w:rsid w:val="00CB6E20"/>
    <w:rsid w:val="00CB75E6"/>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BC1"/>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079A4"/>
    <w:rsid w:val="00D10448"/>
    <w:rsid w:val="00D10742"/>
    <w:rsid w:val="00D108C2"/>
    <w:rsid w:val="00D133B3"/>
    <w:rsid w:val="00D149D7"/>
    <w:rsid w:val="00D14BA4"/>
    <w:rsid w:val="00D15BB3"/>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134"/>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0CE"/>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5F9B"/>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E7676"/>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5B12"/>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2C3B"/>
    <w:rsid w:val="00E539CD"/>
    <w:rsid w:val="00E54F18"/>
    <w:rsid w:val="00E5573A"/>
    <w:rsid w:val="00E55878"/>
    <w:rsid w:val="00E561B3"/>
    <w:rsid w:val="00E57845"/>
    <w:rsid w:val="00E57E15"/>
    <w:rsid w:val="00E60164"/>
    <w:rsid w:val="00E60BF3"/>
    <w:rsid w:val="00E63C5A"/>
    <w:rsid w:val="00E64A2F"/>
    <w:rsid w:val="00E64BC4"/>
    <w:rsid w:val="00E659DC"/>
    <w:rsid w:val="00E65BE6"/>
    <w:rsid w:val="00E670DC"/>
    <w:rsid w:val="00E708D2"/>
    <w:rsid w:val="00E71405"/>
    <w:rsid w:val="00E716A0"/>
    <w:rsid w:val="00E732C8"/>
    <w:rsid w:val="00E76A7A"/>
    <w:rsid w:val="00E779EB"/>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89C"/>
    <w:rsid w:val="00EB3DC5"/>
    <w:rsid w:val="00EB4ABE"/>
    <w:rsid w:val="00EB4BA6"/>
    <w:rsid w:val="00EB51DD"/>
    <w:rsid w:val="00EB5256"/>
    <w:rsid w:val="00EB5994"/>
    <w:rsid w:val="00EB5BE7"/>
    <w:rsid w:val="00EB67DA"/>
    <w:rsid w:val="00EB7E51"/>
    <w:rsid w:val="00EC0AA0"/>
    <w:rsid w:val="00EC1891"/>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3C42"/>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289D"/>
    <w:rsid w:val="00F446A3"/>
    <w:rsid w:val="00F461EC"/>
    <w:rsid w:val="00F463C8"/>
    <w:rsid w:val="00F47066"/>
    <w:rsid w:val="00F47525"/>
    <w:rsid w:val="00F47B40"/>
    <w:rsid w:val="00F50B98"/>
    <w:rsid w:val="00F5171F"/>
    <w:rsid w:val="00F545E9"/>
    <w:rsid w:val="00F5495D"/>
    <w:rsid w:val="00F555C8"/>
    <w:rsid w:val="00F56563"/>
    <w:rsid w:val="00F57455"/>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2B07"/>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467F"/>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4D44"/>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7F2"/>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 w:val="00FF4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page" strokecolor="#020000">
      <v:stroke color="#020000" weight=".96pt"/>
    </o:shapedefaults>
    <o:shapelayout v:ext="edit">
      <o:idmap v:ext="edit" data="1"/>
    </o:shapelayout>
  </w:shapeDefaults>
  <w:decimalSymbol w:val="."/>
  <w:listSeparator w:val=","/>
  <w14:docId w14:val="0ABD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28617123">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6A665-4806-4F98-BB2D-C734218CB6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9F72CA-F654-47E8-9025-F4ABA9A12E6A}">
  <ds:schemaRefs>
    <ds:schemaRef ds:uri="http://schemas.microsoft.com/sharepoint/v3/contenttype/forms"/>
  </ds:schemaRefs>
</ds:datastoreItem>
</file>

<file path=customXml/itemProps3.xml><?xml version="1.0" encoding="utf-8"?>
<ds:datastoreItem xmlns:ds="http://schemas.openxmlformats.org/officeDocument/2006/customXml" ds:itemID="{E11B4018-C1DD-4EFA-944B-84A1C8428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3D4E76-FEB9-41D4-ABBF-EB78704A9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9395</Words>
  <Characters>68255</Characters>
  <Application>Microsoft Office Word</Application>
  <DocSecurity>2</DocSecurity>
  <Lines>568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2021-10-12T19:24:00Z</dcterms:created>
  <dcterms:modified xsi:type="dcterms:W3CDTF">2021-10-12T19:25:00Z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